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DFABB" w14:textId="2378CFD2" w:rsidR="00D851B0" w:rsidRDefault="00D851B0">
      <w:pPr>
        <w:pStyle w:val="En-tte"/>
        <w:tabs>
          <w:tab w:val="clear" w:pos="9639"/>
          <w:tab w:val="right" w:pos="5954"/>
        </w:tabs>
        <w:jc w:val="right"/>
        <w:rPr>
          <w:rFonts w:ascii="Calibri" w:hAnsi="Calibri"/>
        </w:rPr>
        <w:pPrChange w:id="0" w:author="Marie-Helene" w:date="2016-10-04T16:05:00Z">
          <w:pPr>
            <w:pStyle w:val="En-tte"/>
            <w:tabs>
              <w:tab w:val="clear" w:pos="9639"/>
              <w:tab w:val="right" w:pos="5954"/>
            </w:tabs>
            <w:spacing w:after="240"/>
            <w:jc w:val="right"/>
          </w:pPr>
        </w:pPrChange>
      </w:pPr>
      <w:r>
        <w:rPr>
          <w:rFonts w:ascii="Calibri" w:hAnsi="Calibri"/>
        </w:rPr>
        <w:t>Output paper: LAP17-23.2</w:t>
      </w:r>
    </w:p>
    <w:p w14:paraId="2F5302FD" w14:textId="5CCF4FBC" w:rsidR="00420A38" w:rsidRPr="007A395D" w:rsidRDefault="00420A38" w:rsidP="000049D8">
      <w:pPr>
        <w:pStyle w:val="En-tte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0049D8" w:rsidRPr="007A395D">
        <w:rPr>
          <w:rFonts w:ascii="Calibri" w:hAnsi="Calibri"/>
        </w:rPr>
        <w:t xml:space="preserve">  </w:t>
      </w:r>
      <w:r w:rsidR="001D5B50">
        <w:rPr>
          <w:rFonts w:ascii="Calibri" w:hAnsi="Calibri"/>
        </w:rPr>
        <w:t>LAP17</w:t>
      </w:r>
      <w:r w:rsidRPr="007A395D">
        <w:rPr>
          <w:rFonts w:ascii="Calibri" w:hAnsi="Calibri"/>
        </w:rPr>
        <w:t>-</w:t>
      </w:r>
      <w:r w:rsidR="009653C2">
        <w:rPr>
          <w:rFonts w:ascii="Calibri" w:hAnsi="Calibri"/>
        </w:rPr>
        <w:t>9</w:t>
      </w:r>
      <w:r w:rsidR="00395027">
        <w:rPr>
          <w:rFonts w:ascii="Calibri" w:hAnsi="Calibri"/>
        </w:rPr>
        <w:t>.</w:t>
      </w:r>
      <w:r w:rsidR="00EB180F">
        <w:rPr>
          <w:rFonts w:ascii="Calibri" w:hAnsi="Calibri"/>
        </w:rPr>
        <w:t>2</w:t>
      </w:r>
    </w:p>
    <w:p w14:paraId="4834080C" w14:textId="4B01AAB7" w:rsidR="00A446C9" w:rsidRPr="007A395D" w:rsidRDefault="00EB180F" w:rsidP="00A446C9">
      <w:pPr>
        <w:pStyle w:val="Titre"/>
        <w:rPr>
          <w:rFonts w:ascii="Calibri" w:hAnsi="Calibri"/>
          <w:color w:val="4F81BD" w:themeColor="accent1"/>
        </w:rPr>
      </w:pPr>
      <w:bookmarkStart w:id="1" w:name="_GoBack"/>
      <w:bookmarkEnd w:id="1"/>
      <w:r w:rsidRPr="00EB180F">
        <w:rPr>
          <w:rFonts w:ascii="Calibri" w:hAnsi="Calibri"/>
          <w:color w:val="4F81BD" w:themeColor="accent1"/>
        </w:rPr>
        <w:t>Preamble text for Recommendations</w:t>
      </w:r>
    </w:p>
    <w:p w14:paraId="0F258596" w14:textId="50FB6E37" w:rsidR="00A446C9" w:rsidRPr="007A395D" w:rsidRDefault="00A446C9" w:rsidP="007A395D">
      <w:pPr>
        <w:pStyle w:val="Titre1"/>
      </w:pPr>
      <w:r w:rsidRPr="007A395D">
        <w:t>Summary</w:t>
      </w:r>
    </w:p>
    <w:p w14:paraId="5A4BFE53" w14:textId="25E41DE9" w:rsidR="006F4C70" w:rsidRDefault="006F4C70" w:rsidP="00BF4359">
      <w:pPr>
        <w:pStyle w:val="Corpsdetexte"/>
      </w:pPr>
      <w:r>
        <w:t xml:space="preserve">This paper </w:t>
      </w:r>
      <w:r w:rsidR="00EB180F">
        <w:t xml:space="preserve">notes the present variety </w:t>
      </w:r>
      <w:r w:rsidR="002E46E4">
        <w:t>in the</w:t>
      </w:r>
      <w:r w:rsidR="00EB180F">
        <w:t xml:space="preserve"> preamble text for Recommendations and proposes a new standard simplified text.</w:t>
      </w:r>
    </w:p>
    <w:p w14:paraId="222A24DB" w14:textId="7AF458AD" w:rsidR="00EB180F" w:rsidRDefault="00EB180F" w:rsidP="00BF4359">
      <w:pPr>
        <w:pStyle w:val="Corpsdetexte"/>
      </w:pPr>
      <w:r>
        <w:t>It also comments on the format of Guidelines, which appears to be satisfactory.</w:t>
      </w:r>
    </w:p>
    <w:p w14:paraId="60800001" w14:textId="4D529D6D" w:rsidR="00030343" w:rsidRPr="007A395D" w:rsidRDefault="00030343" w:rsidP="00BF4359">
      <w:pPr>
        <w:pStyle w:val="Corpsdetexte"/>
      </w:pPr>
      <w:r>
        <w:t>It seeks advice from the LAP to be provided to the 32</w:t>
      </w:r>
      <w:r w:rsidRPr="00030343">
        <w:rPr>
          <w:vertAlign w:val="superscript"/>
        </w:rPr>
        <w:t>nd</w:t>
      </w:r>
      <w:r>
        <w:t xml:space="preserve"> session of the Policy Advisory Panel.</w:t>
      </w:r>
    </w:p>
    <w:p w14:paraId="31E54D81" w14:textId="55CE34B4" w:rsidR="0018539B" w:rsidRDefault="0018539B" w:rsidP="00E5244D">
      <w:pPr>
        <w:pStyle w:val="Titre1"/>
      </w:pPr>
      <w:r>
        <w:t>Preamble text and template for Recommendations</w:t>
      </w:r>
    </w:p>
    <w:p w14:paraId="62C8D426" w14:textId="724C391F" w:rsidR="0018539B" w:rsidRDefault="00D05B69" w:rsidP="00D05B69">
      <w:pPr>
        <w:pStyle w:val="Titre2"/>
      </w:pPr>
      <w:r>
        <w:t>Present preamble text</w:t>
      </w:r>
    </w:p>
    <w:p w14:paraId="71385E95" w14:textId="34AB7CF7" w:rsidR="00D05B69" w:rsidRDefault="00801AAA" w:rsidP="00D05B69">
      <w:pPr>
        <w:pStyle w:val="Corpsdetexte"/>
      </w:pPr>
      <w:r>
        <w:t>There is a wide variety of preamble text in existing Recommendations. Some e</w:t>
      </w:r>
      <w:r w:rsidR="00D05B69">
        <w:t xml:space="preserve">xamples are </w:t>
      </w:r>
      <w:r>
        <w:t xml:space="preserve">provided </w:t>
      </w:r>
      <w:r w:rsidR="00D05B69">
        <w:t xml:space="preserve">at Annex </w:t>
      </w:r>
      <w:r w:rsidR="00F97EE2">
        <w:t>A</w:t>
      </w:r>
      <w:r>
        <w:t>. They appear unnecessarily long, and the Secretariat would like to see a simpler and harmonised format introduced for future Recommendations.</w:t>
      </w:r>
    </w:p>
    <w:p w14:paraId="30E83C28" w14:textId="7E4E461B" w:rsidR="00D05B69" w:rsidRDefault="00D05B69" w:rsidP="00D05B69">
      <w:pPr>
        <w:pStyle w:val="Titre2"/>
      </w:pPr>
      <w:r>
        <w:t>IMO preamble text</w:t>
      </w:r>
    </w:p>
    <w:p w14:paraId="1BE46BB4" w14:textId="5844C57E" w:rsidR="00D05B69" w:rsidRDefault="00801AAA" w:rsidP="00D05B69">
      <w:pPr>
        <w:pStyle w:val="Corpsdetexte"/>
      </w:pPr>
      <w:r>
        <w:t>The IMO format</w:t>
      </w:r>
      <w:r w:rsidR="00FD651A">
        <w:t xml:space="preserve"> for its Assembly Resolutions suggests that a</w:t>
      </w:r>
      <w:r>
        <w:t xml:space="preserve"> simpler and clearer</w:t>
      </w:r>
      <w:r w:rsidR="00FD651A">
        <w:t xml:space="preserve"> preamble is possible and desirable.</w:t>
      </w:r>
      <w:r>
        <w:t xml:space="preserve"> </w:t>
      </w:r>
      <w:r w:rsidR="00D05B69">
        <w:t xml:space="preserve">An example is at Annex </w:t>
      </w:r>
      <w:r w:rsidR="00F97EE2">
        <w:t>B</w:t>
      </w:r>
      <w:r w:rsidR="00FD651A">
        <w:t>.</w:t>
      </w:r>
    </w:p>
    <w:p w14:paraId="18CA92F4" w14:textId="3F9C6055" w:rsidR="00FD651A" w:rsidRDefault="00FD651A" w:rsidP="00D05B69">
      <w:pPr>
        <w:pStyle w:val="Corpsdetexte"/>
      </w:pPr>
      <w:r>
        <w:t>This has the following merits.</w:t>
      </w:r>
    </w:p>
    <w:p w14:paraId="7F962F2A" w14:textId="44F32696" w:rsidR="00FD651A" w:rsidRDefault="006D3637" w:rsidP="00FD651A">
      <w:pPr>
        <w:pStyle w:val="Corpsdetexte"/>
        <w:numPr>
          <w:ilvl w:val="0"/>
          <w:numId w:val="33"/>
        </w:numPr>
        <w:ind w:hanging="357"/>
        <w:contextualSpacing/>
      </w:pPr>
      <w:r>
        <w:t>R</w:t>
      </w:r>
      <w:r w:rsidR="00FD651A">
        <w:t xml:space="preserve">efers to the </w:t>
      </w:r>
      <w:r w:rsidR="00FD651A" w:rsidRPr="00FD651A">
        <w:rPr>
          <w:u w:val="single"/>
        </w:rPr>
        <w:t>source</w:t>
      </w:r>
      <w:r w:rsidR="00FD651A">
        <w:t xml:space="preserve"> of the decision making powers</w:t>
      </w:r>
    </w:p>
    <w:p w14:paraId="6D649209" w14:textId="4D8051C7" w:rsidR="00FD651A" w:rsidRDefault="006D3637" w:rsidP="00FD651A">
      <w:pPr>
        <w:pStyle w:val="Corpsdetexte"/>
        <w:numPr>
          <w:ilvl w:val="0"/>
          <w:numId w:val="33"/>
        </w:numPr>
        <w:ind w:hanging="357"/>
        <w:contextualSpacing/>
      </w:pPr>
      <w:r>
        <w:t>N</w:t>
      </w:r>
      <w:r w:rsidR="00FD651A">
        <w:t xml:space="preserve">otes </w:t>
      </w:r>
      <w:r w:rsidR="00FD651A" w:rsidRPr="00A10CF5">
        <w:rPr>
          <w:u w:val="single"/>
        </w:rPr>
        <w:t>which committee</w:t>
      </w:r>
      <w:r w:rsidR="00FD651A">
        <w:t xml:space="preserve"> recommends adoption of the Resolution by the Assembly</w:t>
      </w:r>
    </w:p>
    <w:p w14:paraId="2DBA9073" w14:textId="1709E7E1" w:rsidR="00FD651A" w:rsidRDefault="00FD651A" w:rsidP="00FD651A">
      <w:pPr>
        <w:pStyle w:val="Corpsdetexte"/>
        <w:numPr>
          <w:ilvl w:val="1"/>
          <w:numId w:val="33"/>
        </w:numPr>
        <w:ind w:hanging="357"/>
        <w:contextualSpacing/>
      </w:pPr>
      <w:r>
        <w:t>And so indicates the (technical) origin of the document</w:t>
      </w:r>
    </w:p>
    <w:p w14:paraId="237BAE22" w14:textId="77AD2162" w:rsidR="00FD651A" w:rsidRDefault="006D3637" w:rsidP="00FD651A">
      <w:pPr>
        <w:pStyle w:val="Corpsdetexte"/>
        <w:numPr>
          <w:ilvl w:val="0"/>
          <w:numId w:val="33"/>
        </w:numPr>
        <w:contextualSpacing/>
      </w:pPr>
      <w:r>
        <w:t>S</w:t>
      </w:r>
      <w:r w:rsidR="00A10CF5">
        <w:t xml:space="preserve">tates clearly that the Assembly </w:t>
      </w:r>
      <w:r w:rsidR="00A10CF5">
        <w:rPr>
          <w:u w:val="single"/>
        </w:rPr>
        <w:t>adopts</w:t>
      </w:r>
      <w:r w:rsidR="00A10CF5">
        <w:t xml:space="preserve"> the Resolution</w:t>
      </w:r>
    </w:p>
    <w:p w14:paraId="3D0C54DA" w14:textId="254825A0" w:rsidR="00A10CF5" w:rsidRDefault="006D3637" w:rsidP="00FD651A">
      <w:pPr>
        <w:pStyle w:val="Corpsdetexte"/>
        <w:numPr>
          <w:ilvl w:val="0"/>
          <w:numId w:val="33"/>
        </w:numPr>
        <w:contextualSpacing/>
      </w:pPr>
      <w:r>
        <w:t>I</w:t>
      </w:r>
      <w:r w:rsidR="00A10CF5">
        <w:t xml:space="preserve">nvites member states to </w:t>
      </w:r>
      <w:r w:rsidR="0086178D">
        <w:rPr>
          <w:u w:val="single"/>
        </w:rPr>
        <w:t>implement</w:t>
      </w:r>
      <w:r w:rsidR="00A10CF5">
        <w:t xml:space="preserve"> the Resolution</w:t>
      </w:r>
    </w:p>
    <w:p w14:paraId="2125F836" w14:textId="6CE4994C" w:rsidR="00D05B69" w:rsidRDefault="00D05B69" w:rsidP="00D05B69">
      <w:pPr>
        <w:pStyle w:val="Titre2"/>
      </w:pPr>
      <w:r>
        <w:t xml:space="preserve">Proposed preamble </w:t>
      </w:r>
      <w:r w:rsidR="00262609">
        <w:t>example-</w:t>
      </w:r>
      <w:r>
        <w:t>format</w:t>
      </w:r>
      <w:r w:rsidR="0025301F">
        <w:t>, explanation</w:t>
      </w:r>
    </w:p>
    <w:p w14:paraId="0EA47939" w14:textId="77777777" w:rsidR="0025301F" w:rsidRDefault="0025301F" w:rsidP="00D05B69">
      <w:pPr>
        <w:pStyle w:val="Corpsdetexte"/>
      </w:pPr>
      <w:r>
        <w:t>A new p</w:t>
      </w:r>
      <w:r w:rsidR="00835B8B">
        <w:t>reamble text</w:t>
      </w:r>
      <w:r w:rsidR="00A10CF5">
        <w:t xml:space="preserve"> proposed by the Secretariat for future Recommendations</w:t>
      </w:r>
      <w:r w:rsidR="00835B8B">
        <w:t xml:space="preserve"> follows. </w:t>
      </w:r>
      <w:r>
        <w:t xml:space="preserve">It is based heavily on the IMO format at Annex B. </w:t>
      </w:r>
    </w:p>
    <w:p w14:paraId="4B4C7132" w14:textId="77777777" w:rsidR="0025301F" w:rsidRDefault="00835B8B" w:rsidP="00D05B69">
      <w:pPr>
        <w:pStyle w:val="Corpsdetexte"/>
      </w:pPr>
      <w:r>
        <w:t>The text in italics is an example and would be adjusted to suit the specific Recommendation.</w:t>
      </w:r>
      <w:r w:rsidR="00310953">
        <w:t xml:space="preserve"> </w:t>
      </w:r>
    </w:p>
    <w:p w14:paraId="3776BD07" w14:textId="4E9F6B26" w:rsidR="00310953" w:rsidRDefault="00835B8B" w:rsidP="00D05B69">
      <w:pPr>
        <w:pStyle w:val="Corpsdetexte"/>
      </w:pPr>
      <w:r>
        <w:t>The Secretariat suggests that the number of “RECALLING”s should be limited to one or two</w:t>
      </w:r>
      <w:r w:rsidR="00310953">
        <w:t>.</w:t>
      </w:r>
    </w:p>
    <w:p w14:paraId="137649E4" w14:textId="3BFD6EFE" w:rsidR="0025301F" w:rsidRDefault="0025301F" w:rsidP="00D05B69">
      <w:pPr>
        <w:pStyle w:val="Corpsdetexte"/>
      </w:pPr>
      <w:r>
        <w:t xml:space="preserve">Note that the proposed text </w:t>
      </w:r>
    </w:p>
    <w:p w14:paraId="367CCB09" w14:textId="77777777" w:rsidR="0025301F" w:rsidRDefault="0025301F" w:rsidP="0025301F">
      <w:pPr>
        <w:pStyle w:val="Corpsdetexte"/>
      </w:pPr>
    </w:p>
    <w:p w14:paraId="6C85E37F" w14:textId="3B990273" w:rsidR="0025301F" w:rsidRDefault="0025301F" w:rsidP="0025301F">
      <w:pPr>
        <w:pStyle w:val="Corpsdetexte"/>
        <w:numPr>
          <w:ilvl w:val="0"/>
          <w:numId w:val="33"/>
        </w:numPr>
        <w:ind w:hanging="357"/>
        <w:contextualSpacing/>
      </w:pPr>
      <w:r>
        <w:t xml:space="preserve">Refers to the </w:t>
      </w:r>
      <w:r w:rsidRPr="00FD651A">
        <w:rPr>
          <w:u w:val="single"/>
        </w:rPr>
        <w:t>source</w:t>
      </w:r>
      <w:r>
        <w:t xml:space="preserve"> of the Council decision making powers</w:t>
      </w:r>
    </w:p>
    <w:p w14:paraId="6775670F" w14:textId="700A4023" w:rsidR="0025301F" w:rsidRDefault="0025301F" w:rsidP="0025301F">
      <w:pPr>
        <w:pStyle w:val="Corpsdetexte"/>
        <w:numPr>
          <w:ilvl w:val="0"/>
          <w:numId w:val="33"/>
        </w:numPr>
        <w:ind w:hanging="357"/>
        <w:contextualSpacing/>
      </w:pPr>
      <w:r>
        <w:t xml:space="preserve">Notes </w:t>
      </w:r>
      <w:r w:rsidRPr="00A10CF5">
        <w:rPr>
          <w:u w:val="single"/>
        </w:rPr>
        <w:t>which committee</w:t>
      </w:r>
      <w:r>
        <w:t xml:space="preserve"> recommends adoption of the Recommendation by the Council</w:t>
      </w:r>
    </w:p>
    <w:p w14:paraId="1DFFA842" w14:textId="77777777" w:rsidR="0025301F" w:rsidRDefault="0025301F" w:rsidP="0025301F">
      <w:pPr>
        <w:pStyle w:val="Corpsdetexte"/>
        <w:numPr>
          <w:ilvl w:val="1"/>
          <w:numId w:val="33"/>
        </w:numPr>
        <w:ind w:hanging="357"/>
        <w:contextualSpacing/>
      </w:pPr>
      <w:r>
        <w:t>And so indicates the (technical) origin of the document</w:t>
      </w:r>
    </w:p>
    <w:p w14:paraId="450A19E5" w14:textId="77777777" w:rsidR="0025301F" w:rsidRDefault="0025301F" w:rsidP="0025301F">
      <w:pPr>
        <w:pStyle w:val="Corpsdetexte"/>
        <w:numPr>
          <w:ilvl w:val="0"/>
          <w:numId w:val="33"/>
        </w:numPr>
        <w:contextualSpacing/>
      </w:pPr>
      <w:r>
        <w:t xml:space="preserve">States clearly that the Council </w:t>
      </w:r>
      <w:r w:rsidRPr="0025301F">
        <w:rPr>
          <w:u w:val="single"/>
        </w:rPr>
        <w:t>adopts</w:t>
      </w:r>
      <w:r>
        <w:t xml:space="preserve"> the Recommendation</w:t>
      </w:r>
    </w:p>
    <w:p w14:paraId="48350E92" w14:textId="54FE2BA6" w:rsidR="0025301F" w:rsidRDefault="0025301F" w:rsidP="0025301F">
      <w:pPr>
        <w:pStyle w:val="Corpsdetexte"/>
        <w:numPr>
          <w:ilvl w:val="0"/>
          <w:numId w:val="33"/>
        </w:numPr>
        <w:contextualSpacing/>
      </w:pPr>
      <w:r>
        <w:t>Invites (IALA) members states</w:t>
      </w:r>
      <w:r w:rsidRPr="0025301F">
        <w:t xml:space="preserve"> </w:t>
      </w:r>
      <w:r>
        <w:t xml:space="preserve">and </w:t>
      </w:r>
      <w:r w:rsidR="00126BB5">
        <w:t>aids to navigation a</w:t>
      </w:r>
      <w:r>
        <w:t xml:space="preserve">uthorities worldwide to </w:t>
      </w:r>
      <w:r w:rsidRPr="0025301F">
        <w:rPr>
          <w:u w:val="single"/>
        </w:rPr>
        <w:t>implement</w:t>
      </w:r>
      <w:r>
        <w:t xml:space="preserve"> the Recommendation</w:t>
      </w:r>
    </w:p>
    <w:p w14:paraId="0B6B846A" w14:textId="6B19981A" w:rsidR="0067556D" w:rsidRDefault="0067556D" w:rsidP="0067556D">
      <w:pPr>
        <w:pStyle w:val="Corpsdetexte"/>
        <w:numPr>
          <w:ilvl w:val="1"/>
          <w:numId w:val="33"/>
        </w:numPr>
        <w:contextualSpacing/>
      </w:pPr>
      <w:r>
        <w:t>So complying with Goal 1 of the Strategic Vision</w:t>
      </w:r>
    </w:p>
    <w:p w14:paraId="54DE5E6E" w14:textId="6A2C15CA" w:rsidR="0025301F" w:rsidRDefault="0025301F" w:rsidP="0025301F">
      <w:pPr>
        <w:pStyle w:val="Corpsdetexte"/>
        <w:numPr>
          <w:ilvl w:val="0"/>
          <w:numId w:val="33"/>
        </w:numPr>
        <w:contextualSpacing/>
      </w:pPr>
      <w:r>
        <w:t>Requests the recommending Committee to keep the subject Recommendation under review</w:t>
      </w:r>
    </w:p>
    <w:p w14:paraId="41EA19CF" w14:textId="6171FC30" w:rsidR="0025301F" w:rsidRDefault="0025301F" w:rsidP="0025301F">
      <w:pPr>
        <w:pStyle w:val="Titre2"/>
      </w:pPr>
      <w:r>
        <w:lastRenderedPageBreak/>
        <w:t xml:space="preserve">Proposed preamble </w:t>
      </w:r>
      <w:r w:rsidR="00262609">
        <w:t>example-</w:t>
      </w:r>
      <w:r>
        <w:t>format, text</w:t>
      </w:r>
    </w:p>
    <w:p w14:paraId="384CC997" w14:textId="66F1B322" w:rsidR="0025301F" w:rsidRPr="0025301F" w:rsidRDefault="0025301F" w:rsidP="0025301F">
      <w:pPr>
        <w:pStyle w:val="Corpsdetexte"/>
      </w:pPr>
      <w:r>
        <w:t xml:space="preserve">The Secretariat proposes the following text as the </w:t>
      </w:r>
      <w:r w:rsidR="00262609">
        <w:t>example-</w:t>
      </w:r>
      <w:r>
        <w:t>format for the preamble to future Recommendations.</w:t>
      </w:r>
    </w:p>
    <w:p w14:paraId="7CDA922D" w14:textId="77777777" w:rsidR="00835B8B" w:rsidRPr="00126BB5" w:rsidRDefault="00835B8B" w:rsidP="0025301F">
      <w:pPr>
        <w:pStyle w:val="Corpsdetexte"/>
        <w:ind w:left="720"/>
        <w:rPr>
          <w:color w:val="1F497D" w:themeColor="text2"/>
        </w:rPr>
      </w:pPr>
      <w:r w:rsidRPr="00126BB5">
        <w:rPr>
          <w:color w:val="1F497D" w:themeColor="text2"/>
        </w:rPr>
        <w:t>THE COUNCIL</w:t>
      </w:r>
    </w:p>
    <w:p w14:paraId="6826C361" w14:textId="1806F69A" w:rsidR="00835B8B" w:rsidRPr="00126BB5" w:rsidRDefault="00835B8B" w:rsidP="0025301F">
      <w:pPr>
        <w:pStyle w:val="Corpsdetexte"/>
        <w:ind w:left="720"/>
        <w:rPr>
          <w:color w:val="1F497D" w:themeColor="text2"/>
        </w:rPr>
      </w:pPr>
      <w:r w:rsidRPr="00126BB5">
        <w:rPr>
          <w:color w:val="1F497D" w:themeColor="text2"/>
        </w:rPr>
        <w:t xml:space="preserve">RECALLING Article </w:t>
      </w:r>
      <w:r w:rsidR="00522CE3" w:rsidRPr="00126BB5">
        <w:rPr>
          <w:color w:val="1F497D" w:themeColor="text2"/>
        </w:rPr>
        <w:t>8</w:t>
      </w:r>
      <w:r w:rsidRPr="00126BB5">
        <w:rPr>
          <w:color w:val="1F497D" w:themeColor="text2"/>
        </w:rPr>
        <w:t xml:space="preserve"> of the [IALA] Constitution regarding the authority</w:t>
      </w:r>
      <w:r w:rsidR="008A77BE">
        <w:rPr>
          <w:color w:val="1F497D" w:themeColor="text2"/>
        </w:rPr>
        <w:t>,</w:t>
      </w:r>
      <w:ins w:id="2" w:author="Marie-Helene" w:date="2016-10-04T12:19:00Z">
        <w:r w:rsidR="00B466C8">
          <w:rPr>
            <w:color w:val="1F497D" w:themeColor="text2"/>
          </w:rPr>
          <w:t xml:space="preserve"> duties and functions</w:t>
        </w:r>
      </w:ins>
      <w:r w:rsidR="00262609" w:rsidRPr="00126BB5">
        <w:rPr>
          <w:color w:val="1F497D" w:themeColor="text2"/>
        </w:rPr>
        <w:t xml:space="preserve"> </w:t>
      </w:r>
      <w:del w:id="3" w:author="Marie-Helene" w:date="2016-10-04T12:19:00Z">
        <w:r w:rsidR="00262609" w:rsidRPr="00126BB5" w:rsidDel="00B466C8">
          <w:rPr>
            <w:color w:val="1F497D" w:themeColor="text2"/>
          </w:rPr>
          <w:delText>duties</w:delText>
        </w:r>
        <w:r w:rsidRPr="00126BB5" w:rsidDel="00B466C8">
          <w:rPr>
            <w:color w:val="1F497D" w:themeColor="text2"/>
          </w:rPr>
          <w:delText xml:space="preserve"> </w:delText>
        </w:r>
      </w:del>
      <w:r w:rsidRPr="00126BB5">
        <w:rPr>
          <w:color w:val="1F497D" w:themeColor="text2"/>
        </w:rPr>
        <w:t>of the Council</w:t>
      </w:r>
    </w:p>
    <w:p w14:paraId="322243F8" w14:textId="29093B74" w:rsidR="00835B8B" w:rsidRPr="00126BB5" w:rsidRDefault="00835B8B" w:rsidP="0025301F">
      <w:pPr>
        <w:pStyle w:val="Corpsdetexte"/>
        <w:ind w:left="720"/>
        <w:rPr>
          <w:color w:val="1F497D" w:themeColor="text2"/>
        </w:rPr>
      </w:pPr>
      <w:r w:rsidRPr="00126BB5">
        <w:rPr>
          <w:color w:val="1F497D" w:themeColor="text2"/>
        </w:rPr>
        <w:t xml:space="preserve">RECALLING ALSO </w:t>
      </w:r>
      <w:r w:rsidRPr="00126BB5">
        <w:rPr>
          <w:i/>
          <w:color w:val="1F497D" w:themeColor="text2"/>
        </w:rPr>
        <w:t>[insert brief background text</w:t>
      </w:r>
      <w:r w:rsidR="001D27B6" w:rsidRPr="00126BB5">
        <w:rPr>
          <w:i/>
          <w:color w:val="1F497D" w:themeColor="text2"/>
        </w:rPr>
        <w:t xml:space="preserve"> related to the Recommendation</w:t>
      </w:r>
      <w:r w:rsidRPr="00126BB5">
        <w:rPr>
          <w:i/>
          <w:color w:val="1F497D" w:themeColor="text2"/>
        </w:rPr>
        <w:t>]</w:t>
      </w:r>
    </w:p>
    <w:p w14:paraId="7099B7D0" w14:textId="623A87B0" w:rsidR="001D27B6" w:rsidRPr="00126BB5" w:rsidRDefault="001D27B6" w:rsidP="0025301F">
      <w:pPr>
        <w:pStyle w:val="Corpsdetexte"/>
        <w:ind w:left="720"/>
        <w:rPr>
          <w:i/>
          <w:color w:val="1F497D" w:themeColor="text2"/>
          <w:lang w:eastAsia="de-DE"/>
        </w:rPr>
      </w:pPr>
      <w:r w:rsidRPr="00126BB5">
        <w:rPr>
          <w:color w:val="1F497D" w:themeColor="text2"/>
          <w:lang w:eastAsia="de-DE"/>
        </w:rPr>
        <w:t xml:space="preserve">RECOGNIZING that </w:t>
      </w:r>
      <w:r w:rsidRPr="00126BB5">
        <w:rPr>
          <w:i/>
          <w:color w:val="1F497D" w:themeColor="text2"/>
          <w:lang w:eastAsia="de-DE"/>
        </w:rPr>
        <w:t>[insert relevant text, merits, etc.]</w:t>
      </w:r>
    </w:p>
    <w:p w14:paraId="679651DD" w14:textId="542D8E30" w:rsidR="00835B8B" w:rsidRPr="00126BB5" w:rsidRDefault="00835B8B" w:rsidP="0025301F">
      <w:pPr>
        <w:pStyle w:val="Corpsdetexte"/>
        <w:ind w:left="720"/>
        <w:rPr>
          <w:color w:val="1F497D" w:themeColor="text2"/>
        </w:rPr>
      </w:pPr>
      <w:r w:rsidRPr="00126BB5">
        <w:rPr>
          <w:color w:val="1F497D" w:themeColor="text2"/>
        </w:rPr>
        <w:t xml:space="preserve">HAVING CONSIDERED the advice of the </w:t>
      </w:r>
      <w:r w:rsidR="005B0D57" w:rsidRPr="00126BB5">
        <w:rPr>
          <w:i/>
          <w:color w:val="1F497D" w:themeColor="text2"/>
        </w:rPr>
        <w:t>[</w:t>
      </w:r>
      <w:r w:rsidRPr="00126BB5">
        <w:rPr>
          <w:i/>
          <w:color w:val="1F497D" w:themeColor="text2"/>
        </w:rPr>
        <w:t>Aids to Navigation Requirements and Management Committee</w:t>
      </w:r>
      <w:r w:rsidR="005B0D57" w:rsidRPr="00126BB5">
        <w:rPr>
          <w:i/>
          <w:color w:val="1F497D" w:themeColor="text2"/>
        </w:rPr>
        <w:t>]</w:t>
      </w:r>
      <w:r w:rsidRPr="00126BB5">
        <w:rPr>
          <w:color w:val="1F497D" w:themeColor="text2"/>
        </w:rPr>
        <w:t xml:space="preserve"> provided to Council at its </w:t>
      </w:r>
      <w:r w:rsidRPr="00126BB5">
        <w:rPr>
          <w:i/>
          <w:color w:val="1F497D" w:themeColor="text2"/>
        </w:rPr>
        <w:t>64th</w:t>
      </w:r>
      <w:r w:rsidRPr="00126BB5">
        <w:rPr>
          <w:color w:val="1F497D" w:themeColor="text2"/>
        </w:rPr>
        <w:t xml:space="preserve"> Session</w:t>
      </w:r>
    </w:p>
    <w:p w14:paraId="0CCF8426" w14:textId="07D48A1C" w:rsidR="00835B8B" w:rsidRPr="00126BB5" w:rsidRDefault="00835B8B" w:rsidP="0025301F">
      <w:pPr>
        <w:pStyle w:val="Corpsdetexte"/>
        <w:ind w:left="720"/>
        <w:rPr>
          <w:color w:val="1F497D" w:themeColor="text2"/>
        </w:rPr>
      </w:pPr>
      <w:r w:rsidRPr="00126BB5">
        <w:rPr>
          <w:color w:val="1F497D" w:themeColor="text2"/>
        </w:rPr>
        <w:t xml:space="preserve">ADOPTS the </w:t>
      </w:r>
      <w:r w:rsidR="005B0D57" w:rsidRPr="00126BB5">
        <w:rPr>
          <w:i/>
          <w:color w:val="1F497D" w:themeColor="text2"/>
        </w:rPr>
        <w:t>[</w:t>
      </w:r>
      <w:r w:rsidRPr="00126BB5">
        <w:rPr>
          <w:i/>
          <w:color w:val="1F497D" w:themeColor="text2"/>
        </w:rPr>
        <w:t>Recommendation R.1030 Revision 1 Quality Management for Aids to Navigation Authorities</w:t>
      </w:r>
      <w:r w:rsidR="005B0D57" w:rsidRPr="00126BB5">
        <w:rPr>
          <w:i/>
          <w:color w:val="1F497D" w:themeColor="text2"/>
        </w:rPr>
        <w:t>]</w:t>
      </w:r>
      <w:r w:rsidRPr="00126BB5">
        <w:rPr>
          <w:color w:val="1F497D" w:themeColor="text2"/>
        </w:rPr>
        <w:t xml:space="preserve">, </w:t>
      </w:r>
      <w:ins w:id="4" w:author="Marie-Helene" w:date="2016-10-04T12:27:00Z">
        <w:r w:rsidR="00B466C8">
          <w:rPr>
            <w:color w:val="1F497D" w:themeColor="text2"/>
          </w:rPr>
          <w:t>[</w:t>
        </w:r>
      </w:ins>
      <w:r w:rsidRPr="00126BB5">
        <w:rPr>
          <w:color w:val="1F497D" w:themeColor="text2"/>
        </w:rPr>
        <w:t>as set out in the Annex</w:t>
      </w:r>
      <w:ins w:id="5" w:author="Marie-Helene" w:date="2016-10-04T12:27:00Z">
        <w:r w:rsidR="00B466C8">
          <w:rPr>
            <w:color w:val="1F497D" w:themeColor="text2"/>
          </w:rPr>
          <w:t>]</w:t>
        </w:r>
      </w:ins>
    </w:p>
    <w:p w14:paraId="100D58C2" w14:textId="3DF52155" w:rsidR="00835B8B" w:rsidRPr="00126BB5" w:rsidRDefault="00835B8B" w:rsidP="0025301F">
      <w:pPr>
        <w:pStyle w:val="Corpsdetexte"/>
        <w:ind w:left="720"/>
        <w:rPr>
          <w:color w:val="1F497D" w:themeColor="text2"/>
        </w:rPr>
      </w:pPr>
      <w:r w:rsidRPr="00126BB5">
        <w:rPr>
          <w:color w:val="1F497D" w:themeColor="text2"/>
        </w:rPr>
        <w:t xml:space="preserve">INVITES Members and </w:t>
      </w:r>
      <w:ins w:id="6" w:author="Marie-Helene" w:date="2016-10-04T12:21:00Z">
        <w:r w:rsidR="00B466C8">
          <w:rPr>
            <w:color w:val="1F497D" w:themeColor="text2"/>
          </w:rPr>
          <w:t xml:space="preserve">marine </w:t>
        </w:r>
      </w:ins>
      <w:r w:rsidR="00126BB5" w:rsidRPr="00126BB5">
        <w:rPr>
          <w:color w:val="1F497D" w:themeColor="text2"/>
        </w:rPr>
        <w:t xml:space="preserve">aids to navigation authorities </w:t>
      </w:r>
      <w:r w:rsidRPr="00126BB5">
        <w:rPr>
          <w:color w:val="1F497D" w:themeColor="text2"/>
        </w:rPr>
        <w:t>worldwide to implement the provisions of the Recommendation</w:t>
      </w:r>
    </w:p>
    <w:p w14:paraId="6B12D1BB" w14:textId="2374412D" w:rsidR="00835B8B" w:rsidRPr="00126BB5" w:rsidRDefault="001D27B6" w:rsidP="0025301F">
      <w:pPr>
        <w:pStyle w:val="Corpsdetexte"/>
        <w:ind w:left="720"/>
        <w:rPr>
          <w:color w:val="1F497D" w:themeColor="text2"/>
        </w:rPr>
      </w:pPr>
      <w:del w:id="7" w:author="Marie-Helene" w:date="2016-10-04T12:20:00Z">
        <w:r w:rsidRPr="00126BB5" w:rsidDel="00B466C8">
          <w:rPr>
            <w:color w:val="1F497D" w:themeColor="text2"/>
          </w:rPr>
          <w:delText xml:space="preserve">AUTHORISES </w:delText>
        </w:r>
      </w:del>
      <w:ins w:id="8" w:author="Marie-Helene" w:date="2016-10-04T12:20:00Z">
        <w:r w:rsidR="00B466C8">
          <w:rPr>
            <w:color w:val="1F497D" w:themeColor="text2"/>
          </w:rPr>
          <w:t>REQUESTS</w:t>
        </w:r>
        <w:r w:rsidR="00B466C8" w:rsidRPr="00126BB5">
          <w:rPr>
            <w:color w:val="1F497D" w:themeColor="text2"/>
          </w:rPr>
          <w:t xml:space="preserve"> </w:t>
        </w:r>
      </w:ins>
      <w:r w:rsidR="00835B8B" w:rsidRPr="00126BB5">
        <w:rPr>
          <w:color w:val="1F497D" w:themeColor="text2"/>
        </w:rPr>
        <w:t xml:space="preserve">the </w:t>
      </w:r>
      <w:r w:rsidR="005B0D57" w:rsidRPr="00126BB5">
        <w:rPr>
          <w:i/>
          <w:color w:val="1F497D" w:themeColor="text2"/>
        </w:rPr>
        <w:t>[</w:t>
      </w:r>
      <w:r w:rsidR="00835B8B" w:rsidRPr="00126BB5">
        <w:rPr>
          <w:i/>
          <w:color w:val="1F497D" w:themeColor="text2"/>
        </w:rPr>
        <w:t>Aids to Navigation Requirements and Management Committee</w:t>
      </w:r>
      <w:r w:rsidR="005B0D57" w:rsidRPr="00126BB5">
        <w:rPr>
          <w:i/>
          <w:color w:val="1F497D" w:themeColor="text2"/>
        </w:rPr>
        <w:t>]</w:t>
      </w:r>
      <w:r w:rsidR="00835B8B" w:rsidRPr="00126BB5">
        <w:rPr>
          <w:color w:val="1F497D" w:themeColor="text2"/>
        </w:rPr>
        <w:t xml:space="preserve"> to keep the Recommendation under review and to propose amendments as necessary</w:t>
      </w:r>
    </w:p>
    <w:p w14:paraId="0AD8D840" w14:textId="7D944701" w:rsidR="00835B8B" w:rsidRPr="00126BB5" w:rsidRDefault="00835B8B" w:rsidP="0025301F">
      <w:pPr>
        <w:pStyle w:val="Corpsdetexte"/>
        <w:ind w:left="720"/>
        <w:rPr>
          <w:color w:val="1F497D" w:themeColor="text2"/>
        </w:rPr>
      </w:pPr>
      <w:proofErr w:type="gramStart"/>
      <w:r w:rsidRPr="00126BB5">
        <w:rPr>
          <w:color w:val="1F497D" w:themeColor="text2"/>
        </w:rPr>
        <w:t xml:space="preserve">REVOKES </w:t>
      </w:r>
      <w:r w:rsidR="005B0D57" w:rsidRPr="00126BB5">
        <w:rPr>
          <w:i/>
          <w:color w:val="1F497D" w:themeColor="text2"/>
        </w:rPr>
        <w:t>[</w:t>
      </w:r>
      <w:r w:rsidRPr="00126BB5">
        <w:rPr>
          <w:i/>
          <w:color w:val="1F497D" w:themeColor="text2"/>
        </w:rPr>
        <w:t xml:space="preserve">Recommendation O-132 Xxx and Guideline </w:t>
      </w:r>
      <w:proofErr w:type="spellStart"/>
      <w:r w:rsidRPr="00126BB5">
        <w:rPr>
          <w:i/>
          <w:color w:val="1F497D" w:themeColor="text2"/>
        </w:rPr>
        <w:t>Zzz</w:t>
      </w:r>
      <w:proofErr w:type="spellEnd"/>
      <w:r w:rsidRPr="00126BB5">
        <w:rPr>
          <w:i/>
          <w:color w:val="1F497D" w:themeColor="text2"/>
        </w:rPr>
        <w:t xml:space="preserve"> 2004 Revision 3.2</w:t>
      </w:r>
      <w:r w:rsidR="005B0D57" w:rsidRPr="00126BB5">
        <w:rPr>
          <w:i/>
          <w:color w:val="1F497D" w:themeColor="text2"/>
        </w:rPr>
        <w:t>]</w:t>
      </w:r>
      <w:r w:rsidRPr="00126BB5">
        <w:rPr>
          <w:color w:val="1F497D" w:themeColor="text2"/>
        </w:rPr>
        <w:t>.</w:t>
      </w:r>
      <w:proofErr w:type="gramEnd"/>
    </w:p>
    <w:p w14:paraId="4E01CE3C" w14:textId="77777777" w:rsidR="00126BB5" w:rsidRDefault="00126BB5" w:rsidP="00126BB5">
      <w:pPr>
        <w:pStyle w:val="Corpsdetexte"/>
      </w:pPr>
    </w:p>
    <w:p w14:paraId="7A744DC4" w14:textId="7B8C2288" w:rsidR="001D27B6" w:rsidRDefault="00126BB5" w:rsidP="00126BB5">
      <w:pPr>
        <w:pStyle w:val="Corpsdetexte"/>
      </w:pPr>
      <w:r>
        <w:t>In an earlier draft of this paper, the Secretariat use the term “Competent Authorities” where the draft text above uses “</w:t>
      </w:r>
      <w:ins w:id="9" w:author="Marie-Helene" w:date="2016-10-04T12:24:00Z">
        <w:r w:rsidR="00B466C8">
          <w:t xml:space="preserve">marine </w:t>
        </w:r>
      </w:ins>
      <w:r>
        <w:t xml:space="preserve">aids to navigation authorities”. The Chair of LAP then advised that “competent authority” is only defined for VTS. </w:t>
      </w:r>
      <w:proofErr w:type="gramStart"/>
      <w:r>
        <w:t>However the term “competent authority” is sometimes used to refer to an aids-to-navigation (buoys and beacons etc.) authority</w:t>
      </w:r>
      <w:r w:rsidR="002E46E4">
        <w:t>, and sometimes to one that may oversee local aids to navigation authorities in a specific country</w:t>
      </w:r>
      <w:r>
        <w:t>.</w:t>
      </w:r>
      <w:proofErr w:type="gramEnd"/>
      <w:r>
        <w:t xml:space="preserve"> </w:t>
      </w:r>
      <w:r w:rsidR="002E46E4">
        <w:t>Note that</w:t>
      </w:r>
      <w:r>
        <w:t xml:space="preserve"> VTS is considered by IALA to be an aid to navigation.</w:t>
      </w:r>
    </w:p>
    <w:p w14:paraId="2E43B63A" w14:textId="43AEDFA2" w:rsidR="00126BB5" w:rsidRDefault="00126BB5" w:rsidP="00126BB5">
      <w:pPr>
        <w:pStyle w:val="Corpsdetexte"/>
      </w:pPr>
      <w:r>
        <w:t xml:space="preserve">Which term should we use? If VTS is an aid to navigation, then “aids to navigation authority” seems to be the simple and clear term to employ. </w:t>
      </w:r>
    </w:p>
    <w:p w14:paraId="6DBB40B9" w14:textId="1C4219EF" w:rsidR="00126BB5" w:rsidRPr="00126BB5" w:rsidRDefault="00126BB5" w:rsidP="00126BB5">
      <w:pPr>
        <w:pStyle w:val="Corpsdetexte"/>
      </w:pPr>
      <w:r>
        <w:t xml:space="preserve">Note that IALA wishes to encourage </w:t>
      </w:r>
      <w:r w:rsidRPr="002E46E4">
        <w:rPr>
          <w:u w:val="single"/>
        </w:rPr>
        <w:t>all</w:t>
      </w:r>
      <w:r>
        <w:t xml:space="preserve"> aids to navigation authorities, to adopt its recommendations</w:t>
      </w:r>
    </w:p>
    <w:p w14:paraId="4D7FB22F" w14:textId="0FBE1C59" w:rsidR="0018539B" w:rsidRDefault="0018539B" w:rsidP="00E5244D">
      <w:pPr>
        <w:pStyle w:val="Titre1"/>
      </w:pPr>
      <w:r>
        <w:t>Template for Guidelines</w:t>
      </w:r>
    </w:p>
    <w:p w14:paraId="7A57A767" w14:textId="49A6C54A" w:rsidR="0018539B" w:rsidRDefault="00D05B69" w:rsidP="00D05B69">
      <w:pPr>
        <w:pStyle w:val="Titre2"/>
      </w:pPr>
      <w:r>
        <w:t>Present format</w:t>
      </w:r>
    </w:p>
    <w:p w14:paraId="04DA66CF" w14:textId="0DC957BE" w:rsidR="00D05B69" w:rsidRPr="00D05B69" w:rsidRDefault="00D05B69" w:rsidP="00D05B69">
      <w:pPr>
        <w:pStyle w:val="Corpsdetexte"/>
      </w:pPr>
      <w:r>
        <w:t>The Secretariat believes that the present format is satisfactory. There is no preamble.</w:t>
      </w:r>
    </w:p>
    <w:p w14:paraId="1AF3DBD8" w14:textId="3092E3A6" w:rsidR="00417660" w:rsidRDefault="00A446C9" w:rsidP="009F0A4E">
      <w:pPr>
        <w:pStyle w:val="Titre1"/>
      </w:pPr>
      <w:r w:rsidRPr="007A395D">
        <w:t xml:space="preserve">Action requested of the </w:t>
      </w:r>
      <w:r w:rsidR="0018539B">
        <w:t>legal advisory panel</w:t>
      </w:r>
    </w:p>
    <w:p w14:paraId="7E9B072C" w14:textId="6F01B60B" w:rsidR="009F0A4E" w:rsidRPr="003F0B5B" w:rsidRDefault="009F0A4E" w:rsidP="009F0A4E">
      <w:pPr>
        <w:pStyle w:val="Corpsdetexte"/>
      </w:pPr>
      <w:r w:rsidRPr="003F0B5B">
        <w:t>The Secretariat asks the LAP to provide its advice on the proposed preamble text for Recommendations to the PAP at its 32</w:t>
      </w:r>
      <w:r w:rsidRPr="003F0B5B">
        <w:rPr>
          <w:vertAlign w:val="superscript"/>
        </w:rPr>
        <w:t>nd</w:t>
      </w:r>
      <w:r w:rsidRPr="003F0B5B">
        <w:t xml:space="preserve"> session.</w:t>
      </w:r>
    </w:p>
    <w:p w14:paraId="0E34120D" w14:textId="7EA53FC8" w:rsidR="009F0A4E" w:rsidRPr="003F0B5B" w:rsidRDefault="009F0A4E" w:rsidP="009F0A4E">
      <w:pPr>
        <w:pStyle w:val="Corpsdetexte"/>
        <w:rPr>
          <w:lang w:eastAsia="de-DE"/>
        </w:rPr>
        <w:sectPr w:rsidR="009F0A4E" w:rsidRPr="003F0B5B" w:rsidSect="005C247C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5FF80F9D" w14:textId="0F33ED8A" w:rsidR="004D1D85" w:rsidRDefault="00E026E1" w:rsidP="00F97EE2">
      <w:pPr>
        <w:pStyle w:val="Titre1"/>
        <w:numPr>
          <w:ilvl w:val="0"/>
          <w:numId w:val="0"/>
        </w:numPr>
      </w:pPr>
      <w:r>
        <w:lastRenderedPageBreak/>
        <w:t>Annex a</w:t>
      </w:r>
      <w:r w:rsidR="00EC5596">
        <w:t xml:space="preserve"> – </w:t>
      </w:r>
      <w:r w:rsidR="00F97EE2">
        <w:t>examples of</w:t>
      </w:r>
      <w:r w:rsidR="00F97EE2" w:rsidRPr="00F97EE2">
        <w:t xml:space="preserve"> </w:t>
      </w:r>
      <w:r w:rsidR="00F97EE2">
        <w:t xml:space="preserve">preamble text in existing </w:t>
      </w:r>
      <w:r w:rsidR="0067556D">
        <w:t xml:space="preserve">IALA </w:t>
      </w:r>
      <w:r w:rsidR="00F97EE2">
        <w:t>Recommendations</w:t>
      </w:r>
    </w:p>
    <w:p w14:paraId="5AA26565" w14:textId="06887BC4" w:rsidR="00832017" w:rsidRPr="00832017" w:rsidRDefault="00832017" w:rsidP="00832017">
      <w:pPr>
        <w:pStyle w:val="Titre2"/>
        <w:numPr>
          <w:ilvl w:val="0"/>
          <w:numId w:val="0"/>
        </w:numPr>
        <w:rPr>
          <w:lang w:eastAsia="de-DE"/>
        </w:rPr>
      </w:pPr>
      <w:r>
        <w:rPr>
          <w:lang w:eastAsia="de-DE"/>
        </w:rPr>
        <w:t>Example 1</w:t>
      </w:r>
    </w:p>
    <w:p w14:paraId="7D178FB8" w14:textId="77777777" w:rsidR="00832017" w:rsidRPr="00832017" w:rsidRDefault="00832017" w:rsidP="00832017">
      <w:pPr>
        <w:pStyle w:val="Corpsdetexte"/>
        <w:rPr>
          <w:b/>
          <w:bCs/>
          <w:lang w:eastAsia="de-DE"/>
        </w:rPr>
      </w:pPr>
      <w:r w:rsidRPr="00832017">
        <w:rPr>
          <w:b/>
          <w:bCs/>
          <w:lang w:eastAsia="de-DE"/>
        </w:rPr>
        <w:t>THE COUNCIL</w:t>
      </w:r>
    </w:p>
    <w:p w14:paraId="0BF1786A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NOTING </w:t>
      </w:r>
      <w:r w:rsidRPr="00832017">
        <w:rPr>
          <w:lang w:eastAsia="de-DE"/>
        </w:rPr>
        <w:t>the function of IALA with respect to the safety of navigation, the efficiency of maritime</w:t>
      </w:r>
    </w:p>
    <w:p w14:paraId="49A523A5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transport</w:t>
      </w:r>
      <w:proofErr w:type="gramEnd"/>
      <w:r w:rsidRPr="00832017">
        <w:rPr>
          <w:lang w:eastAsia="de-DE"/>
        </w:rPr>
        <w:t xml:space="preserve"> and protection of the marine environment,</w:t>
      </w:r>
    </w:p>
    <w:p w14:paraId="5F554010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NOTING ALSO </w:t>
      </w:r>
      <w:r w:rsidRPr="00832017">
        <w:rPr>
          <w:lang w:eastAsia="de-DE"/>
        </w:rPr>
        <w:t>the IMO strategy for e‐navigation (MSC 85/26, Add.1, Annex 20) and the IMO e‐</w:t>
      </w:r>
    </w:p>
    <w:p w14:paraId="64879ED2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Navigation Strategy Implementation Plan (SIP, NCSR1/28, as approved by MSC 94),</w:t>
      </w:r>
    </w:p>
    <w:p w14:paraId="41E4C58A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NOTING FURTHER </w:t>
      </w:r>
      <w:r w:rsidRPr="00832017">
        <w:rPr>
          <w:lang w:eastAsia="de-DE"/>
        </w:rPr>
        <w:t>that the components of the overarching e‐navigation architecture (such as S‐100‐</w:t>
      </w:r>
    </w:p>
    <w:p w14:paraId="007B2484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based</w:t>
      </w:r>
      <w:proofErr w:type="gramEnd"/>
      <w:r w:rsidRPr="00832017">
        <w:rPr>
          <w:lang w:eastAsia="de-DE"/>
        </w:rPr>
        <w:t xml:space="preserve"> Common Maritime Data Structure, Maritime Services Portfolios and harmonised shipboard</w:t>
      </w:r>
    </w:p>
    <w:p w14:paraId="0F348637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and</w:t>
      </w:r>
      <w:proofErr w:type="gramEnd"/>
      <w:r w:rsidRPr="00832017">
        <w:rPr>
          <w:lang w:eastAsia="de-DE"/>
        </w:rPr>
        <w:t xml:space="preserve"> shore‐based architectures, as outlined in the SIP) are expected to be effected by international</w:t>
      </w:r>
    </w:p>
    <w:p w14:paraId="6D0DB08A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standards</w:t>
      </w:r>
      <w:proofErr w:type="gramEnd"/>
      <w:r w:rsidRPr="00832017">
        <w:rPr>
          <w:lang w:eastAsia="de-DE"/>
        </w:rPr>
        <w:t xml:space="preserve"> for the delivery of e‐navigation solutions,</w:t>
      </w:r>
    </w:p>
    <w:p w14:paraId="413A8B31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RECOGNISING </w:t>
      </w:r>
      <w:r w:rsidRPr="00832017">
        <w:rPr>
          <w:lang w:eastAsia="de-DE"/>
        </w:rPr>
        <w:t>that there are e‐navigation solutions already being planned and implemented in</w:t>
      </w:r>
    </w:p>
    <w:p w14:paraId="7DFAABFE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different</w:t>
      </w:r>
      <w:proofErr w:type="gramEnd"/>
      <w:r w:rsidRPr="00832017">
        <w:rPr>
          <w:lang w:eastAsia="de-DE"/>
        </w:rPr>
        <w:t xml:space="preserve"> regions of the world,</w:t>
      </w:r>
    </w:p>
    <w:p w14:paraId="14A51D45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RECOGNISING ALSO </w:t>
      </w:r>
      <w:r w:rsidRPr="00832017">
        <w:rPr>
          <w:lang w:eastAsia="de-DE"/>
        </w:rPr>
        <w:t>that regional authorities may wish to implement e‐navigation solutions to</w:t>
      </w:r>
    </w:p>
    <w:p w14:paraId="1D60AC6C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address</w:t>
      </w:r>
      <w:proofErr w:type="gramEnd"/>
      <w:r w:rsidRPr="00832017">
        <w:rPr>
          <w:lang w:eastAsia="de-DE"/>
        </w:rPr>
        <w:t xml:space="preserve"> pressing regional problems in a timely manner,</w:t>
      </w:r>
    </w:p>
    <w:p w14:paraId="20C3623C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RECOGNISING FURTHER </w:t>
      </w:r>
      <w:r w:rsidRPr="00832017">
        <w:rPr>
          <w:lang w:eastAsia="de-DE"/>
        </w:rPr>
        <w:t>that unless there is harmonisation of regional solutions, incompatible</w:t>
      </w:r>
    </w:p>
    <w:p w14:paraId="029C57B7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solutions</w:t>
      </w:r>
      <w:proofErr w:type="gramEnd"/>
      <w:r w:rsidRPr="00832017">
        <w:rPr>
          <w:lang w:eastAsia="de-DE"/>
        </w:rPr>
        <w:t xml:space="preserve"> will potentially be implemented around the world. This will cause inefficiencies in data</w:t>
      </w:r>
    </w:p>
    <w:p w14:paraId="42DDB8A2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handling</w:t>
      </w:r>
      <w:proofErr w:type="gramEnd"/>
      <w:r w:rsidRPr="00832017">
        <w:rPr>
          <w:lang w:eastAsia="de-DE"/>
        </w:rPr>
        <w:t xml:space="preserve"> by electronic systems and confusion within the maritime community. Both have the</w:t>
      </w:r>
    </w:p>
    <w:p w14:paraId="4F00FEB0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potential</w:t>
      </w:r>
      <w:proofErr w:type="gramEnd"/>
      <w:r w:rsidRPr="00832017">
        <w:rPr>
          <w:lang w:eastAsia="de-DE"/>
        </w:rPr>
        <w:t xml:space="preserve"> to jeopardise maritime safety.</w:t>
      </w:r>
    </w:p>
    <w:p w14:paraId="74377CA0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RECOMMENDS that IALA </w:t>
      </w:r>
      <w:r w:rsidRPr="00832017">
        <w:rPr>
          <w:lang w:eastAsia="de-DE"/>
        </w:rPr>
        <w:t>members and authorities providing, or intending to provide, e‐navigation</w:t>
      </w:r>
    </w:p>
    <w:p w14:paraId="0FB50C66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solutions</w:t>
      </w:r>
      <w:proofErr w:type="gramEnd"/>
      <w:r w:rsidRPr="00832017">
        <w:rPr>
          <w:lang w:eastAsia="de-DE"/>
        </w:rPr>
        <w:t>, take into account the following:</w:t>
      </w:r>
    </w:p>
    <w:p w14:paraId="2FA96BB7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rFonts w:hint="eastAsia"/>
          <w:lang w:eastAsia="de-DE"/>
        </w:rPr>
        <w:t></w:t>
      </w:r>
      <w:r w:rsidRPr="00832017">
        <w:rPr>
          <w:lang w:eastAsia="de-DE"/>
        </w:rPr>
        <w:t xml:space="preserve"> Provide e‐navigation solutions in accordance with international standards where standards</w:t>
      </w:r>
    </w:p>
    <w:p w14:paraId="119609F9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exist</w:t>
      </w:r>
      <w:proofErr w:type="gramEnd"/>
      <w:r w:rsidRPr="00832017">
        <w:rPr>
          <w:lang w:eastAsia="de-DE"/>
        </w:rPr>
        <w:t>;</w:t>
      </w:r>
    </w:p>
    <w:p w14:paraId="44095BAA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rFonts w:hint="eastAsia"/>
          <w:lang w:eastAsia="de-DE"/>
        </w:rPr>
        <w:t></w:t>
      </w:r>
      <w:r w:rsidRPr="00832017">
        <w:rPr>
          <w:lang w:eastAsia="de-DE"/>
        </w:rPr>
        <w:t xml:space="preserve"> Liaise with other regional authorities that are in the process of establishing similar </w:t>
      </w:r>
      <w:proofErr w:type="spellStart"/>
      <w:r w:rsidRPr="00832017">
        <w:rPr>
          <w:lang w:eastAsia="de-DE"/>
        </w:rPr>
        <w:t>enavigation</w:t>
      </w:r>
      <w:proofErr w:type="spellEnd"/>
    </w:p>
    <w:p w14:paraId="360E6A2A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solutions</w:t>
      </w:r>
      <w:proofErr w:type="gramEnd"/>
      <w:r w:rsidRPr="00832017">
        <w:rPr>
          <w:lang w:eastAsia="de-DE"/>
        </w:rPr>
        <w:t>, with the aim of harmonising their implementation, as far as practicable;</w:t>
      </w:r>
    </w:p>
    <w:p w14:paraId="6229D556" w14:textId="77777777" w:rsidR="00832017" w:rsidRDefault="00832017" w:rsidP="00832017">
      <w:pPr>
        <w:pStyle w:val="Corpsdetexte"/>
        <w:rPr>
          <w:lang w:eastAsia="de-DE"/>
        </w:rPr>
      </w:pPr>
      <w:r w:rsidRPr="00832017">
        <w:rPr>
          <w:rFonts w:hint="eastAsia"/>
          <w:lang w:eastAsia="de-DE"/>
        </w:rPr>
        <w:t></w:t>
      </w:r>
      <w:r w:rsidRPr="00832017">
        <w:rPr>
          <w:lang w:eastAsia="de-DE"/>
        </w:rPr>
        <w:t xml:space="preserve"> Contribute to the development of international standards for e‐navigation solutions.</w:t>
      </w:r>
    </w:p>
    <w:p w14:paraId="28D557AB" w14:textId="77777777" w:rsidR="00832017" w:rsidRDefault="00832017" w:rsidP="00832017">
      <w:pPr>
        <w:pStyle w:val="Corpsdetexte"/>
        <w:rPr>
          <w:lang w:eastAsia="de-DE"/>
        </w:rPr>
      </w:pPr>
    </w:p>
    <w:p w14:paraId="7E47B6F5" w14:textId="77777777" w:rsidR="00832017" w:rsidRDefault="00832017">
      <w:pPr>
        <w:rPr>
          <w:rFonts w:ascii="Calibri" w:hAnsi="Calibri"/>
          <w:b/>
          <w:color w:val="4F81BD" w:themeColor="accent1"/>
          <w:sz w:val="24"/>
          <w:szCs w:val="24"/>
          <w:lang w:eastAsia="de-DE"/>
        </w:rPr>
      </w:pPr>
      <w:r>
        <w:rPr>
          <w:lang w:eastAsia="de-DE"/>
        </w:rPr>
        <w:br w:type="page"/>
      </w:r>
    </w:p>
    <w:p w14:paraId="1B910A9F" w14:textId="0FA31420" w:rsidR="00832017" w:rsidRPr="00832017" w:rsidRDefault="00832017" w:rsidP="00832017">
      <w:pPr>
        <w:pStyle w:val="Titre2"/>
        <w:numPr>
          <w:ilvl w:val="0"/>
          <w:numId w:val="0"/>
        </w:numPr>
        <w:rPr>
          <w:lang w:eastAsia="de-DE"/>
        </w:rPr>
      </w:pPr>
      <w:r>
        <w:rPr>
          <w:lang w:eastAsia="de-DE"/>
        </w:rPr>
        <w:lastRenderedPageBreak/>
        <w:t>Example 2</w:t>
      </w:r>
    </w:p>
    <w:p w14:paraId="20D354F4" w14:textId="1F6AA30A" w:rsidR="00832017" w:rsidRPr="00832017" w:rsidRDefault="00832017" w:rsidP="00832017">
      <w:pPr>
        <w:pStyle w:val="Corpsdetexte"/>
        <w:rPr>
          <w:b/>
          <w:bCs/>
          <w:lang w:eastAsia="de-DE"/>
        </w:rPr>
      </w:pPr>
      <w:r w:rsidRPr="00832017">
        <w:rPr>
          <w:b/>
          <w:bCs/>
          <w:lang w:eastAsia="de-DE"/>
        </w:rPr>
        <w:t>IALA Recommendation on Standards for</w:t>
      </w:r>
      <w:r>
        <w:rPr>
          <w:b/>
          <w:bCs/>
          <w:lang w:eastAsia="de-DE"/>
        </w:rPr>
        <w:t xml:space="preserve"> </w:t>
      </w:r>
      <w:r w:rsidRPr="00832017">
        <w:rPr>
          <w:b/>
          <w:bCs/>
          <w:lang w:eastAsia="de-DE"/>
        </w:rPr>
        <w:t>Training and Certification of AtoN Personnel</w:t>
      </w:r>
      <w:r>
        <w:rPr>
          <w:b/>
          <w:bCs/>
          <w:lang w:eastAsia="de-DE"/>
        </w:rPr>
        <w:t xml:space="preserve"> </w:t>
      </w:r>
      <w:r w:rsidRPr="00832017">
        <w:rPr>
          <w:b/>
          <w:bCs/>
          <w:lang w:eastAsia="de-DE"/>
        </w:rPr>
        <w:t>(Recommendation E-141)</w:t>
      </w:r>
    </w:p>
    <w:p w14:paraId="666EDE11" w14:textId="77777777" w:rsidR="00832017" w:rsidRPr="00832017" w:rsidRDefault="00832017" w:rsidP="00832017">
      <w:pPr>
        <w:pStyle w:val="Corpsdetexte"/>
        <w:rPr>
          <w:b/>
          <w:bCs/>
          <w:lang w:eastAsia="de-DE"/>
        </w:rPr>
      </w:pPr>
      <w:r w:rsidRPr="00832017">
        <w:rPr>
          <w:b/>
          <w:bCs/>
          <w:lang w:eastAsia="de-DE"/>
        </w:rPr>
        <w:t>THE COUNCIL:</w:t>
      </w:r>
    </w:p>
    <w:p w14:paraId="464A32AE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RECALLING </w:t>
      </w:r>
      <w:r w:rsidRPr="00832017">
        <w:rPr>
          <w:lang w:eastAsia="de-DE"/>
        </w:rPr>
        <w:t>the function of IALA with respect to Safety of Navigation, the efficiency of</w:t>
      </w:r>
    </w:p>
    <w:p w14:paraId="27870465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maritime</w:t>
      </w:r>
      <w:proofErr w:type="gramEnd"/>
      <w:r w:rsidRPr="00832017">
        <w:rPr>
          <w:lang w:eastAsia="de-DE"/>
        </w:rPr>
        <w:t xml:space="preserve"> transport and the protection of the environment;</w:t>
      </w:r>
    </w:p>
    <w:p w14:paraId="01C05F9A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RECOGNISING </w:t>
      </w:r>
      <w:r w:rsidRPr="00832017">
        <w:rPr>
          <w:lang w:eastAsia="de-DE"/>
        </w:rPr>
        <w:t>that training in all aspects of aids to navigation (AtoN) delivery – from</w:t>
      </w:r>
    </w:p>
    <w:p w14:paraId="4C20404E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inception</w:t>
      </w:r>
      <w:proofErr w:type="gramEnd"/>
      <w:r w:rsidRPr="00832017">
        <w:rPr>
          <w:lang w:eastAsia="de-DE"/>
        </w:rPr>
        <w:t xml:space="preserve"> to installation, to maintenance and life-cycle planning – is critical to the consistent</w:t>
      </w:r>
    </w:p>
    <w:p w14:paraId="0C4FD45F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provision</w:t>
      </w:r>
      <w:proofErr w:type="gramEnd"/>
      <w:r w:rsidRPr="00832017">
        <w:rPr>
          <w:lang w:eastAsia="de-DE"/>
        </w:rPr>
        <w:t xml:space="preserve"> of the AtoN service;</w:t>
      </w:r>
    </w:p>
    <w:p w14:paraId="6D92F76F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RECOGNISING ALSO </w:t>
      </w:r>
      <w:r w:rsidRPr="00832017">
        <w:rPr>
          <w:lang w:eastAsia="de-DE"/>
        </w:rPr>
        <w:t>the work done by the Association on the development of training for</w:t>
      </w:r>
    </w:p>
    <w:p w14:paraId="3A2B3CA2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AtoN managers, technicians and VTS personnel;</w:t>
      </w:r>
    </w:p>
    <w:p w14:paraId="27C1EE7E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NOTING the </w:t>
      </w:r>
      <w:r w:rsidRPr="00832017">
        <w:rPr>
          <w:lang w:eastAsia="de-DE"/>
        </w:rPr>
        <w:t>Decision taken at the 52nd IALA Council to develop the IALA World Wide</w:t>
      </w:r>
    </w:p>
    <w:p w14:paraId="55E710DE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Academy (The Academy) as the vehicle by which IALA delivers training and capacity building</w:t>
      </w:r>
    </w:p>
    <w:p w14:paraId="1C7EFE3A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which</w:t>
      </w:r>
      <w:proofErr w:type="gramEnd"/>
      <w:r w:rsidRPr="00832017">
        <w:rPr>
          <w:lang w:eastAsia="de-DE"/>
        </w:rPr>
        <w:t xml:space="preserve"> has subsequently issued five Model Courses on Level 1 Manager Training; Model</w:t>
      </w:r>
    </w:p>
    <w:p w14:paraId="4EEBA7EC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Course E-141/2 on Level 1+ Senior Manager Training and 33 Model Courses on Technician</w:t>
      </w:r>
    </w:p>
    <w:p w14:paraId="4195F30F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Training;</w:t>
      </w:r>
    </w:p>
    <w:p w14:paraId="309A56A0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NOTING ALSO </w:t>
      </w:r>
      <w:r w:rsidRPr="00832017">
        <w:rPr>
          <w:lang w:eastAsia="de-DE"/>
        </w:rPr>
        <w:t>that the SOLAS Convention, Chapter 5, Regulation 13, paragraph 2, states</w:t>
      </w:r>
    </w:p>
    <w:p w14:paraId="2BF9F93D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that</w:t>
      </w:r>
      <w:proofErr w:type="gramEnd"/>
      <w:r w:rsidRPr="00832017">
        <w:rPr>
          <w:lang w:eastAsia="de-DE"/>
        </w:rPr>
        <w:t xml:space="preserve"> ‘in order to obtain the greatest possible uniformity in AtoN, Contracting Governments</w:t>
      </w:r>
    </w:p>
    <w:p w14:paraId="2FDB6D15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undertake</w:t>
      </w:r>
      <w:proofErr w:type="gramEnd"/>
      <w:r w:rsidRPr="00832017">
        <w:rPr>
          <w:lang w:eastAsia="de-DE"/>
        </w:rPr>
        <w:t xml:space="preserve"> to take into account the international recommendations and guidelines when</w:t>
      </w:r>
    </w:p>
    <w:p w14:paraId="0FF482E4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establishing</w:t>
      </w:r>
      <w:proofErr w:type="gramEnd"/>
      <w:r w:rsidRPr="00832017">
        <w:rPr>
          <w:lang w:eastAsia="de-DE"/>
        </w:rPr>
        <w:t xml:space="preserve"> AtoN” and that should include recommendations on training and qualification of</w:t>
      </w:r>
    </w:p>
    <w:p w14:paraId="324E2A83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the</w:t>
      </w:r>
      <w:proofErr w:type="gramEnd"/>
      <w:r w:rsidRPr="00832017">
        <w:rPr>
          <w:lang w:eastAsia="de-DE"/>
        </w:rPr>
        <w:t xml:space="preserve"> personnel in charge;</w:t>
      </w:r>
    </w:p>
    <w:p w14:paraId="7BC1BA94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CONSIDERING </w:t>
      </w:r>
      <w:r w:rsidRPr="00832017">
        <w:rPr>
          <w:lang w:eastAsia="de-DE"/>
        </w:rPr>
        <w:t>the proposals by the AtoN Engineering and Sustainability Committee</w:t>
      </w:r>
    </w:p>
    <w:p w14:paraId="521FBB8C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ADOPTS </w:t>
      </w:r>
      <w:r w:rsidRPr="00832017">
        <w:rPr>
          <w:lang w:eastAsia="de-DE"/>
        </w:rPr>
        <w:t xml:space="preserve">the revised Standards for Training and Certification of </w:t>
      </w:r>
      <w:proofErr w:type="gramStart"/>
      <w:r w:rsidRPr="00832017">
        <w:rPr>
          <w:lang w:eastAsia="de-DE"/>
        </w:rPr>
        <w:t>AtoN</w:t>
      </w:r>
      <w:proofErr w:type="gramEnd"/>
      <w:r w:rsidRPr="00832017">
        <w:rPr>
          <w:lang w:eastAsia="de-DE"/>
        </w:rPr>
        <w:t xml:space="preserve"> Personnel set out in</w:t>
      </w:r>
    </w:p>
    <w:p w14:paraId="266AC666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the</w:t>
      </w:r>
      <w:proofErr w:type="gramEnd"/>
      <w:r w:rsidRPr="00832017">
        <w:rPr>
          <w:lang w:eastAsia="de-DE"/>
        </w:rPr>
        <w:t xml:space="preserve"> ANNEX to this recommendation; and,</w:t>
      </w:r>
    </w:p>
    <w:p w14:paraId="6949F70B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RECOMMENDS </w:t>
      </w:r>
      <w:r w:rsidRPr="00832017">
        <w:rPr>
          <w:lang w:eastAsia="de-DE"/>
        </w:rPr>
        <w:t>that National Members and other appropriate Authorities providing marine</w:t>
      </w:r>
    </w:p>
    <w:p w14:paraId="55973F7B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aids</w:t>
      </w:r>
      <w:proofErr w:type="gramEnd"/>
      <w:r w:rsidRPr="00832017">
        <w:rPr>
          <w:lang w:eastAsia="de-DE"/>
        </w:rPr>
        <w:t xml:space="preserve"> to navigation services use the standards given in the annex and their related model</w:t>
      </w:r>
    </w:p>
    <w:p w14:paraId="266B2D66" w14:textId="77777777" w:rsid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courses</w:t>
      </w:r>
      <w:proofErr w:type="gramEnd"/>
      <w:r w:rsidRPr="00832017">
        <w:rPr>
          <w:lang w:eastAsia="de-DE"/>
        </w:rPr>
        <w:t xml:space="preserve"> as the basis for the training and certification of AtoN personnel.</w:t>
      </w:r>
      <w:r w:rsidRPr="00832017">
        <w:rPr>
          <w:lang w:eastAsia="de-DE"/>
        </w:rPr>
        <w:br/>
      </w:r>
    </w:p>
    <w:p w14:paraId="410DEC00" w14:textId="77777777" w:rsidR="00832017" w:rsidRDefault="00832017">
      <w:pPr>
        <w:rPr>
          <w:rFonts w:ascii="Calibri" w:hAnsi="Calibri"/>
          <w:b/>
          <w:color w:val="4F81BD" w:themeColor="accent1"/>
          <w:sz w:val="24"/>
          <w:szCs w:val="24"/>
          <w:lang w:eastAsia="de-DE"/>
        </w:rPr>
      </w:pPr>
      <w:r>
        <w:rPr>
          <w:lang w:eastAsia="de-DE"/>
        </w:rPr>
        <w:br w:type="page"/>
      </w:r>
    </w:p>
    <w:p w14:paraId="0C6C6AE4" w14:textId="2042E312" w:rsidR="00832017" w:rsidRPr="00832017" w:rsidRDefault="00832017" w:rsidP="00832017">
      <w:pPr>
        <w:pStyle w:val="Titre2"/>
        <w:numPr>
          <w:ilvl w:val="0"/>
          <w:numId w:val="0"/>
        </w:numPr>
        <w:rPr>
          <w:lang w:eastAsia="de-DE"/>
        </w:rPr>
      </w:pPr>
      <w:r>
        <w:rPr>
          <w:lang w:eastAsia="de-DE"/>
        </w:rPr>
        <w:lastRenderedPageBreak/>
        <w:t>Example 3</w:t>
      </w:r>
    </w:p>
    <w:p w14:paraId="4A2B9A70" w14:textId="48871DFE" w:rsidR="00832017" w:rsidRPr="00832017" w:rsidRDefault="00832017" w:rsidP="00832017">
      <w:pPr>
        <w:pStyle w:val="Corpsdetexte"/>
        <w:rPr>
          <w:b/>
          <w:bCs/>
          <w:lang w:eastAsia="de-DE"/>
        </w:rPr>
      </w:pPr>
      <w:r w:rsidRPr="00832017">
        <w:rPr>
          <w:b/>
          <w:bCs/>
          <w:lang w:eastAsia="de-DE"/>
        </w:rPr>
        <w:t>IALA Recommendation on Operational and</w:t>
      </w:r>
      <w:r>
        <w:rPr>
          <w:b/>
          <w:bCs/>
          <w:lang w:eastAsia="de-DE"/>
        </w:rPr>
        <w:t xml:space="preserve"> </w:t>
      </w:r>
      <w:r w:rsidRPr="00832017">
        <w:rPr>
          <w:b/>
          <w:bCs/>
          <w:lang w:eastAsia="de-DE"/>
        </w:rPr>
        <w:t>Technical Performance of VTS Systems</w:t>
      </w:r>
      <w:r>
        <w:rPr>
          <w:b/>
          <w:bCs/>
          <w:lang w:eastAsia="de-DE"/>
        </w:rPr>
        <w:t xml:space="preserve"> </w:t>
      </w:r>
      <w:r w:rsidRPr="00832017">
        <w:rPr>
          <w:b/>
          <w:bCs/>
          <w:lang w:eastAsia="de-DE"/>
        </w:rPr>
        <w:t>(Recommendation V-128)</w:t>
      </w:r>
    </w:p>
    <w:p w14:paraId="05D08924" w14:textId="77777777" w:rsidR="00832017" w:rsidRPr="00832017" w:rsidRDefault="00832017" w:rsidP="00832017">
      <w:pPr>
        <w:pStyle w:val="Corpsdetexte"/>
        <w:rPr>
          <w:b/>
          <w:bCs/>
          <w:lang w:eastAsia="de-DE"/>
        </w:rPr>
      </w:pPr>
      <w:r w:rsidRPr="00832017">
        <w:rPr>
          <w:b/>
          <w:bCs/>
          <w:lang w:eastAsia="de-DE"/>
        </w:rPr>
        <w:t>THE COUNCIL:</w:t>
      </w:r>
    </w:p>
    <w:p w14:paraId="2C29E460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RECALLING </w:t>
      </w:r>
      <w:r w:rsidRPr="00832017">
        <w:rPr>
          <w:lang w:eastAsia="de-DE"/>
        </w:rPr>
        <w:t>the function of IALA with respect to Safety of Navigation, the efficiency of</w:t>
      </w:r>
    </w:p>
    <w:p w14:paraId="5E2AF67D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maritime</w:t>
      </w:r>
      <w:proofErr w:type="gramEnd"/>
      <w:r w:rsidRPr="00832017">
        <w:rPr>
          <w:lang w:eastAsia="de-DE"/>
        </w:rPr>
        <w:t xml:space="preserve"> transport and the protection of the environment;</w:t>
      </w:r>
    </w:p>
    <w:p w14:paraId="313EFB6B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NOTING </w:t>
      </w:r>
      <w:r w:rsidRPr="00832017">
        <w:rPr>
          <w:lang w:eastAsia="de-DE"/>
        </w:rPr>
        <w:t>that Chapter V (12) of the International Convention for the Safety of Life at Sea</w:t>
      </w:r>
    </w:p>
    <w:p w14:paraId="584001D3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1974 (SOLAS 74 as amended) requires Contracting Governments planning or implementing</w:t>
      </w:r>
    </w:p>
    <w:p w14:paraId="2A92E035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VTS, wherever possible, to follow the guidelines adopted by the Organization by Resolution</w:t>
      </w:r>
    </w:p>
    <w:p w14:paraId="5FB021F3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A. 857(20);</w:t>
      </w:r>
    </w:p>
    <w:p w14:paraId="0313592C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NOTING ALSO </w:t>
      </w:r>
      <w:r w:rsidRPr="00832017">
        <w:rPr>
          <w:lang w:eastAsia="de-DE"/>
        </w:rPr>
        <w:t xml:space="preserve">that IMO Resolution </w:t>
      </w:r>
      <w:proofErr w:type="gramStart"/>
      <w:r w:rsidRPr="00832017">
        <w:rPr>
          <w:lang w:eastAsia="de-DE"/>
        </w:rPr>
        <w:t>A.857(</w:t>
      </w:r>
      <w:proofErr w:type="gramEnd"/>
      <w:r w:rsidRPr="00832017">
        <w:rPr>
          <w:lang w:eastAsia="de-DE"/>
        </w:rPr>
        <w:t>20), Annex section 2.2.2 recommends that in</w:t>
      </w:r>
    </w:p>
    <w:p w14:paraId="1850A40F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planning</w:t>
      </w:r>
      <w:proofErr w:type="gramEnd"/>
      <w:r w:rsidRPr="00832017">
        <w:rPr>
          <w:lang w:eastAsia="de-DE"/>
        </w:rPr>
        <w:t xml:space="preserve"> and establishing a VTS, the Contracting Government or Governments or the</w:t>
      </w:r>
    </w:p>
    <w:p w14:paraId="68B29A55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competent</w:t>
      </w:r>
      <w:proofErr w:type="gramEnd"/>
      <w:r w:rsidRPr="00832017">
        <w:rPr>
          <w:lang w:eastAsia="de-DE"/>
        </w:rPr>
        <w:t xml:space="preserve"> authority should </w:t>
      </w:r>
      <w:r w:rsidRPr="00832017">
        <w:rPr>
          <w:i/>
          <w:iCs/>
          <w:lang w:eastAsia="de-DE"/>
        </w:rPr>
        <w:t xml:space="preserve">inter-alia </w:t>
      </w:r>
      <w:r w:rsidRPr="00832017">
        <w:rPr>
          <w:lang w:eastAsia="de-DE"/>
        </w:rPr>
        <w:t xml:space="preserve">establish appropriate standards for shore and </w:t>
      </w:r>
      <w:proofErr w:type="spellStart"/>
      <w:r w:rsidRPr="00832017">
        <w:rPr>
          <w:lang w:eastAsia="de-DE"/>
        </w:rPr>
        <w:t>offshorebased</w:t>
      </w:r>
      <w:proofErr w:type="spellEnd"/>
    </w:p>
    <w:p w14:paraId="26D79947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equipment</w:t>
      </w:r>
      <w:proofErr w:type="gramEnd"/>
      <w:r w:rsidRPr="00832017">
        <w:rPr>
          <w:lang w:eastAsia="de-DE"/>
        </w:rPr>
        <w:t>;</w:t>
      </w:r>
    </w:p>
    <w:p w14:paraId="38200FEF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NOTING FURTHER </w:t>
      </w:r>
      <w:r w:rsidRPr="00832017">
        <w:rPr>
          <w:lang w:eastAsia="de-DE"/>
        </w:rPr>
        <w:t>that National Members provide shore infrastructure to support the aim</w:t>
      </w:r>
    </w:p>
    <w:p w14:paraId="4110272E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of</w:t>
      </w:r>
      <w:proofErr w:type="gramEnd"/>
      <w:r w:rsidRPr="00832017">
        <w:rPr>
          <w:lang w:eastAsia="de-DE"/>
        </w:rPr>
        <w:t xml:space="preserve"> IMO to improve the safety of navigation and the protection of the environment;</w:t>
      </w:r>
    </w:p>
    <w:p w14:paraId="23BBE402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RECOGNISING </w:t>
      </w:r>
      <w:r w:rsidRPr="00832017">
        <w:rPr>
          <w:lang w:eastAsia="de-DE"/>
        </w:rPr>
        <w:t>that IALA fosters the safe, economic and efficient movement of vessels</w:t>
      </w:r>
    </w:p>
    <w:p w14:paraId="7A26E176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through</w:t>
      </w:r>
      <w:proofErr w:type="gramEnd"/>
      <w:r w:rsidRPr="00832017">
        <w:rPr>
          <w:lang w:eastAsia="de-DE"/>
        </w:rPr>
        <w:t xml:space="preserve"> improvement and harmonisation of aids to navigation, including vessel traffic</w:t>
      </w:r>
    </w:p>
    <w:p w14:paraId="40A469AC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services</w:t>
      </w:r>
      <w:proofErr w:type="gramEnd"/>
      <w:r w:rsidRPr="00832017">
        <w:rPr>
          <w:lang w:eastAsia="de-DE"/>
        </w:rPr>
        <w:t>, worldwide;</w:t>
      </w:r>
    </w:p>
    <w:p w14:paraId="7E76C46C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RECOGNISING ALSO </w:t>
      </w:r>
      <w:r w:rsidRPr="00832017">
        <w:rPr>
          <w:lang w:eastAsia="de-DE"/>
        </w:rPr>
        <w:t>that harmonisation of vessel traffic services would be enhanced by</w:t>
      </w:r>
    </w:p>
    <w:p w14:paraId="2D5A5461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the</w:t>
      </w:r>
      <w:proofErr w:type="gramEnd"/>
      <w:r w:rsidRPr="00832017">
        <w:rPr>
          <w:lang w:eastAsia="de-DE"/>
        </w:rPr>
        <w:t xml:space="preserve"> introduction of international technical performance requirements for VTS;</w:t>
      </w:r>
    </w:p>
    <w:p w14:paraId="7D63CB80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ADOPTS </w:t>
      </w:r>
      <w:r w:rsidRPr="00832017">
        <w:rPr>
          <w:lang w:eastAsia="de-DE"/>
        </w:rPr>
        <w:t>the revised Recommendation on Operational and Technical Performance of VTS</w:t>
      </w:r>
    </w:p>
    <w:p w14:paraId="7882EB87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Systems as set out in the annex of this recommendation;</w:t>
      </w:r>
    </w:p>
    <w:p w14:paraId="519287F6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RECOMMENDS </w:t>
      </w:r>
      <w:r w:rsidRPr="00832017">
        <w:rPr>
          <w:lang w:eastAsia="de-DE"/>
        </w:rPr>
        <w:t>that Competent Authorities providing Vessel Traffic Services take into</w:t>
      </w:r>
    </w:p>
    <w:p w14:paraId="7D76D430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consideration</w:t>
      </w:r>
      <w:proofErr w:type="gramEnd"/>
      <w:r w:rsidRPr="00832017">
        <w:rPr>
          <w:lang w:eastAsia="de-DE"/>
        </w:rPr>
        <w:t xml:space="preserve"> the operational and technical performance of VTS systems contained in this</w:t>
      </w:r>
    </w:p>
    <w:p w14:paraId="52B71DE3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recommendation</w:t>
      </w:r>
      <w:proofErr w:type="gramEnd"/>
      <w:r w:rsidRPr="00832017">
        <w:rPr>
          <w:lang w:eastAsia="de-DE"/>
        </w:rPr>
        <w:t xml:space="preserve"> when establishing appropriate standards for VTS systems.</w:t>
      </w:r>
    </w:p>
    <w:p w14:paraId="56026F65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RECOMMENDS ALSO </w:t>
      </w:r>
      <w:r w:rsidRPr="00832017">
        <w:rPr>
          <w:lang w:eastAsia="de-DE"/>
        </w:rPr>
        <w:t>that the VTS authorities consider this recommendation, in</w:t>
      </w:r>
    </w:p>
    <w:p w14:paraId="36785F0B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conjunction</w:t>
      </w:r>
      <w:proofErr w:type="gramEnd"/>
      <w:r w:rsidRPr="00832017">
        <w:rPr>
          <w:lang w:eastAsia="de-DE"/>
        </w:rPr>
        <w:t xml:space="preserve"> with the standards set by the Competent Authority, and the information for</w:t>
      </w:r>
    </w:p>
    <w:p w14:paraId="42E2EB4F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planning</w:t>
      </w:r>
      <w:proofErr w:type="gramEnd"/>
      <w:r w:rsidRPr="00832017">
        <w:rPr>
          <w:lang w:eastAsia="de-DE"/>
        </w:rPr>
        <w:t xml:space="preserve"> and operating VTS systems provided in IALA Guideline 1111 on Preparation of</w:t>
      </w:r>
    </w:p>
    <w:p w14:paraId="166A0606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Operational and Technical Performance Requirements for VTS Systems.</w:t>
      </w:r>
      <w:proofErr w:type="gramEnd"/>
    </w:p>
    <w:p w14:paraId="7C75E33A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 xml:space="preserve">RECOMMENDS FURTHER </w:t>
      </w:r>
      <w:r w:rsidRPr="00832017">
        <w:rPr>
          <w:lang w:eastAsia="de-DE"/>
        </w:rPr>
        <w:t>that VTS training organisations consider this recommendation</w:t>
      </w:r>
    </w:p>
    <w:p w14:paraId="1AC339D4" w14:textId="62631ED7" w:rsidR="001F2D5C" w:rsidRPr="001F2D5C" w:rsidRDefault="00832017" w:rsidP="001F2D5C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when</w:t>
      </w:r>
      <w:proofErr w:type="gramEnd"/>
      <w:r w:rsidRPr="00832017">
        <w:rPr>
          <w:lang w:eastAsia="de-DE"/>
        </w:rPr>
        <w:t xml:space="preserve"> planning personnel training.</w:t>
      </w:r>
    </w:p>
    <w:p w14:paraId="7E0214CF" w14:textId="77777777" w:rsidR="00F97EE2" w:rsidRDefault="00F97EE2">
      <w:pPr>
        <w:rPr>
          <w:rFonts w:ascii="Calibri" w:hAnsi="Calibri"/>
          <w:b/>
          <w:caps/>
          <w:color w:val="4F81BD" w:themeColor="accent1"/>
          <w:kern w:val="28"/>
          <w:sz w:val="24"/>
          <w:lang w:eastAsia="de-DE"/>
        </w:rPr>
      </w:pPr>
      <w:r>
        <w:br w:type="page"/>
      </w:r>
    </w:p>
    <w:p w14:paraId="4F6DAED9" w14:textId="7FCF8647" w:rsidR="00E026E1" w:rsidRDefault="00E026E1" w:rsidP="00F97EE2">
      <w:pPr>
        <w:pStyle w:val="Titre1"/>
        <w:numPr>
          <w:ilvl w:val="0"/>
          <w:numId w:val="0"/>
        </w:numPr>
      </w:pPr>
      <w:r>
        <w:lastRenderedPageBreak/>
        <w:t>Annex B</w:t>
      </w:r>
      <w:r w:rsidR="00EC5596">
        <w:t xml:space="preserve"> – </w:t>
      </w:r>
      <w:r w:rsidR="00F97EE2">
        <w:t>example of preamble text from an imo assembly resolution</w:t>
      </w:r>
    </w:p>
    <w:p w14:paraId="3A378973" w14:textId="77777777" w:rsidR="00832017" w:rsidRPr="00832017" w:rsidRDefault="00832017" w:rsidP="00832017">
      <w:pPr>
        <w:pStyle w:val="Corpsdetexte"/>
        <w:rPr>
          <w:b/>
          <w:bCs/>
          <w:lang w:eastAsia="de-DE"/>
        </w:rPr>
      </w:pPr>
      <w:r w:rsidRPr="00832017">
        <w:rPr>
          <w:b/>
          <w:bCs/>
          <w:lang w:eastAsia="de-DE"/>
        </w:rPr>
        <w:t>INTERNATIONAL MARITIME ORGANIZATION</w:t>
      </w:r>
    </w:p>
    <w:p w14:paraId="5AC3E401" w14:textId="77777777" w:rsidR="0067556D" w:rsidRDefault="00832017" w:rsidP="00832017">
      <w:pPr>
        <w:pStyle w:val="Corpsdetexte"/>
        <w:rPr>
          <w:lang w:eastAsia="de-DE"/>
        </w:rPr>
      </w:pPr>
      <w:r w:rsidRPr="00832017">
        <w:rPr>
          <w:b/>
          <w:bCs/>
          <w:lang w:eastAsia="de-DE"/>
        </w:rPr>
        <w:t>IMO</w:t>
      </w:r>
      <w:r w:rsidR="0067556D">
        <w:rPr>
          <w:b/>
          <w:bCs/>
          <w:lang w:eastAsia="de-DE"/>
        </w:rPr>
        <w:t xml:space="preserve"> </w:t>
      </w:r>
      <w:r w:rsidRPr="00832017">
        <w:rPr>
          <w:lang w:eastAsia="de-DE"/>
        </w:rPr>
        <w:t>ASSEMBLY</w:t>
      </w:r>
      <w:r w:rsidR="0067556D">
        <w:rPr>
          <w:lang w:eastAsia="de-DE"/>
        </w:rPr>
        <w:t xml:space="preserve"> </w:t>
      </w:r>
    </w:p>
    <w:p w14:paraId="5678E647" w14:textId="3D81D5C0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22nd session</w:t>
      </w:r>
      <w:r w:rsidR="0067556D">
        <w:rPr>
          <w:lang w:eastAsia="de-DE"/>
        </w:rPr>
        <w:t xml:space="preserve">, </w:t>
      </w:r>
      <w:r w:rsidRPr="00832017">
        <w:rPr>
          <w:lang w:eastAsia="de-DE"/>
        </w:rPr>
        <w:t>Agenda item 9</w:t>
      </w:r>
    </w:p>
    <w:p w14:paraId="332969AB" w14:textId="34E2AB7D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A 22/Res.918</w:t>
      </w:r>
      <w:r w:rsidR="0067556D">
        <w:rPr>
          <w:lang w:eastAsia="de-DE"/>
        </w:rPr>
        <w:t xml:space="preserve">, </w:t>
      </w:r>
      <w:r w:rsidRPr="00832017">
        <w:rPr>
          <w:lang w:eastAsia="de-DE"/>
        </w:rPr>
        <w:t>25 January 2002</w:t>
      </w:r>
    </w:p>
    <w:p w14:paraId="56C7A45B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Original: ENGLISH</w:t>
      </w:r>
    </w:p>
    <w:p w14:paraId="767C1500" w14:textId="323565CD" w:rsidR="00832017" w:rsidRPr="00832017" w:rsidRDefault="00832017" w:rsidP="00832017">
      <w:pPr>
        <w:pStyle w:val="Corpsdetexte"/>
        <w:rPr>
          <w:b/>
          <w:bCs/>
          <w:lang w:eastAsia="de-DE"/>
        </w:rPr>
      </w:pPr>
      <w:r w:rsidRPr="00832017">
        <w:rPr>
          <w:b/>
          <w:bCs/>
          <w:lang w:eastAsia="de-DE"/>
        </w:rPr>
        <w:t xml:space="preserve">Resolution </w:t>
      </w:r>
      <w:proofErr w:type="gramStart"/>
      <w:r w:rsidRPr="00832017">
        <w:rPr>
          <w:b/>
          <w:bCs/>
          <w:lang w:eastAsia="de-DE"/>
        </w:rPr>
        <w:t>A.918(</w:t>
      </w:r>
      <w:proofErr w:type="gramEnd"/>
      <w:r w:rsidRPr="00832017">
        <w:rPr>
          <w:b/>
          <w:bCs/>
          <w:lang w:eastAsia="de-DE"/>
        </w:rPr>
        <w:t>22)</w:t>
      </w:r>
      <w:r>
        <w:rPr>
          <w:b/>
          <w:bCs/>
          <w:lang w:eastAsia="de-DE"/>
        </w:rPr>
        <w:t xml:space="preserve"> </w:t>
      </w:r>
      <w:r w:rsidRPr="00832017">
        <w:rPr>
          <w:b/>
          <w:bCs/>
          <w:lang w:eastAsia="de-DE"/>
        </w:rPr>
        <w:t>Adopted on 29 November 2001</w:t>
      </w:r>
      <w:r>
        <w:rPr>
          <w:b/>
          <w:bCs/>
          <w:lang w:eastAsia="de-DE"/>
        </w:rPr>
        <w:t xml:space="preserve"> </w:t>
      </w:r>
      <w:r w:rsidRPr="00832017">
        <w:rPr>
          <w:b/>
          <w:bCs/>
          <w:lang w:eastAsia="de-DE"/>
        </w:rPr>
        <w:t>(Agenda item 9)</w:t>
      </w:r>
    </w:p>
    <w:p w14:paraId="113EA21B" w14:textId="77777777" w:rsidR="00832017" w:rsidRPr="00832017" w:rsidRDefault="00832017" w:rsidP="00832017">
      <w:pPr>
        <w:pStyle w:val="Corpsdetexte"/>
        <w:rPr>
          <w:b/>
          <w:bCs/>
          <w:lang w:eastAsia="de-DE"/>
        </w:rPr>
      </w:pPr>
      <w:r w:rsidRPr="00832017">
        <w:rPr>
          <w:b/>
          <w:bCs/>
          <w:lang w:eastAsia="de-DE"/>
        </w:rPr>
        <w:t>IMO STANDARD MARINE COMMUNICATION PHRASES</w:t>
      </w:r>
    </w:p>
    <w:p w14:paraId="2ADD9816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THE ASSEMBLY,</w:t>
      </w:r>
    </w:p>
    <w:p w14:paraId="12205944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RECALLING Article 15(j) of the Convention on the International Maritime Organization</w:t>
      </w:r>
    </w:p>
    <w:p w14:paraId="7E0D2DF0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concerning</w:t>
      </w:r>
      <w:proofErr w:type="gramEnd"/>
      <w:r w:rsidRPr="00832017">
        <w:rPr>
          <w:lang w:eastAsia="de-DE"/>
        </w:rPr>
        <w:t xml:space="preserve"> the functions of the Assembly in relation to regulations and guidelines concerning</w:t>
      </w:r>
    </w:p>
    <w:p w14:paraId="5AA83EC8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maritime</w:t>
      </w:r>
      <w:proofErr w:type="gramEnd"/>
      <w:r w:rsidRPr="00832017">
        <w:rPr>
          <w:lang w:eastAsia="de-DE"/>
        </w:rPr>
        <w:t xml:space="preserve"> safety,</w:t>
      </w:r>
    </w:p>
    <w:p w14:paraId="037D5C65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RECALLING ALSO resolution A.380(X) by which it adopted the Standard Marine</w:t>
      </w:r>
    </w:p>
    <w:p w14:paraId="7B4E4B15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Navigational Vocabulary,</w:t>
      </w:r>
    </w:p>
    <w:p w14:paraId="05A34DE8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RECALLING FURTHER the provisions of regulation V/14.4 of the International</w:t>
      </w:r>
    </w:p>
    <w:p w14:paraId="64F078B3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Convention for the Safety of Life at Sea, 1974, requiring that on all ships to which chapter I</w:t>
      </w:r>
    </w:p>
    <w:p w14:paraId="78534670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thereof</w:t>
      </w:r>
      <w:proofErr w:type="gramEnd"/>
      <w:r w:rsidRPr="00832017">
        <w:rPr>
          <w:lang w:eastAsia="de-DE"/>
        </w:rPr>
        <w:t xml:space="preserve"> applies, English shall be used on the bridge as the working language for bridge-to-bridge</w:t>
      </w:r>
    </w:p>
    <w:p w14:paraId="2DC2279B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and</w:t>
      </w:r>
      <w:proofErr w:type="gramEnd"/>
      <w:r w:rsidRPr="00832017">
        <w:rPr>
          <w:lang w:eastAsia="de-DE"/>
        </w:rPr>
        <w:t xml:space="preserve"> bridge-to-shore safety communications as well as for communications on board between the</w:t>
      </w:r>
    </w:p>
    <w:p w14:paraId="0C7634F6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pilot</w:t>
      </w:r>
      <w:proofErr w:type="gramEnd"/>
      <w:r w:rsidRPr="00832017">
        <w:rPr>
          <w:lang w:eastAsia="de-DE"/>
        </w:rPr>
        <w:t xml:space="preserve"> and bridge </w:t>
      </w:r>
      <w:proofErr w:type="spellStart"/>
      <w:r w:rsidRPr="00832017">
        <w:rPr>
          <w:lang w:eastAsia="de-DE"/>
        </w:rPr>
        <w:t>watchkeeping</w:t>
      </w:r>
      <w:proofErr w:type="spellEnd"/>
      <w:r w:rsidRPr="00832017">
        <w:rPr>
          <w:lang w:eastAsia="de-DE"/>
        </w:rPr>
        <w:t xml:space="preserve"> personnel unless those directly involved in the communications</w:t>
      </w:r>
    </w:p>
    <w:p w14:paraId="2DDA7811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speak</w:t>
      </w:r>
      <w:proofErr w:type="gramEnd"/>
      <w:r w:rsidRPr="00832017">
        <w:rPr>
          <w:lang w:eastAsia="de-DE"/>
        </w:rPr>
        <w:t xml:space="preserve"> a common language other than English,</w:t>
      </w:r>
    </w:p>
    <w:p w14:paraId="313CEE95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RECOGNIZING that the standardization of language and terminology used in such</w:t>
      </w:r>
    </w:p>
    <w:p w14:paraId="09998BC5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communications</w:t>
      </w:r>
      <w:proofErr w:type="gramEnd"/>
      <w:r w:rsidRPr="00832017">
        <w:rPr>
          <w:lang w:eastAsia="de-DE"/>
        </w:rPr>
        <w:t xml:space="preserve"> would assist the safe operation of ships and contribute to greater safety of</w:t>
      </w:r>
    </w:p>
    <w:p w14:paraId="6293BC89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navigation</w:t>
      </w:r>
      <w:proofErr w:type="gramEnd"/>
      <w:r w:rsidRPr="00832017">
        <w:rPr>
          <w:lang w:eastAsia="de-DE"/>
        </w:rPr>
        <w:t>,</w:t>
      </w:r>
    </w:p>
    <w:p w14:paraId="58B4C7E8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RECOGNIZING ALSO the wide use of the English language for international</w:t>
      </w:r>
    </w:p>
    <w:p w14:paraId="2A65FDF4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navigational</w:t>
      </w:r>
      <w:proofErr w:type="gramEnd"/>
      <w:r w:rsidRPr="00832017">
        <w:rPr>
          <w:lang w:eastAsia="de-DE"/>
        </w:rPr>
        <w:t xml:space="preserve"> communications and the need to assist maritime training institutions to meet the</w:t>
      </w:r>
    </w:p>
    <w:p w14:paraId="25CC37FC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objectives</w:t>
      </w:r>
      <w:proofErr w:type="gramEnd"/>
      <w:r w:rsidRPr="00832017">
        <w:rPr>
          <w:lang w:eastAsia="de-DE"/>
        </w:rPr>
        <w:t xml:space="preserve"> of safe operations of ships and enhanced navigational safety through, </w:t>
      </w:r>
      <w:r w:rsidRPr="00832017">
        <w:rPr>
          <w:i/>
          <w:iCs/>
          <w:lang w:eastAsia="de-DE"/>
        </w:rPr>
        <w:t>inter alia</w:t>
      </w:r>
      <w:r w:rsidRPr="00832017">
        <w:rPr>
          <w:lang w:eastAsia="de-DE"/>
        </w:rPr>
        <w:t>, the</w:t>
      </w:r>
    </w:p>
    <w:p w14:paraId="268C76D2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standardization</w:t>
      </w:r>
      <w:proofErr w:type="gramEnd"/>
      <w:r w:rsidRPr="00832017">
        <w:rPr>
          <w:lang w:eastAsia="de-DE"/>
        </w:rPr>
        <w:t xml:space="preserve"> of language and terminology used,</w:t>
      </w:r>
    </w:p>
    <w:p w14:paraId="75B71992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HAVING CONSIDERED the recommendations of the Maritime Safety Committee at its</w:t>
      </w:r>
    </w:p>
    <w:p w14:paraId="0C5CFA97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sixty-</w:t>
      </w:r>
      <w:proofErr w:type="gramEnd"/>
      <w:r w:rsidRPr="00832017">
        <w:rPr>
          <w:lang w:eastAsia="de-DE"/>
        </w:rPr>
        <w:t>eighth and seventy- fourth sessions,</w:t>
      </w:r>
    </w:p>
    <w:p w14:paraId="660632C4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1. ADOPTS the IMO Standard Marine Communication Phrases set out in Annex 1 to the</w:t>
      </w:r>
    </w:p>
    <w:p w14:paraId="16D68716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present</w:t>
      </w:r>
      <w:proofErr w:type="gramEnd"/>
      <w:r w:rsidRPr="00832017">
        <w:rPr>
          <w:lang w:eastAsia="de-DE"/>
        </w:rPr>
        <w:t xml:space="preserve"> resolution;</w:t>
      </w:r>
    </w:p>
    <w:p w14:paraId="3F091076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A 22/Res.918 - 2 -</w:t>
      </w:r>
    </w:p>
    <w:p w14:paraId="59C964EB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I:\ASSEMBLY\22\RES\918.doc</w:t>
      </w:r>
    </w:p>
    <w:p w14:paraId="1E317459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2. AUTHORIZES the Maritime Safety Committee to keep the IMO Standard Marine</w:t>
      </w:r>
    </w:p>
    <w:p w14:paraId="6A49402A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Communication Phrases under review and to amend them when necessary in accordance with the</w:t>
      </w:r>
    </w:p>
    <w:p w14:paraId="172F7030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procedure</w:t>
      </w:r>
      <w:proofErr w:type="gramEnd"/>
      <w:r w:rsidRPr="00832017">
        <w:rPr>
          <w:lang w:eastAsia="de-DE"/>
        </w:rPr>
        <w:t xml:space="preserve"> set out in Annex 2 to the present resolution;</w:t>
      </w:r>
    </w:p>
    <w:p w14:paraId="11EFAE9E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lastRenderedPageBreak/>
        <w:t>3. RECOMMENDS Governments to give the IMO Standard Marine Communication</w:t>
      </w:r>
    </w:p>
    <w:p w14:paraId="330A9A52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Phrases a wide circulation to all prospective users and all maritime education authorities, in order</w:t>
      </w:r>
    </w:p>
    <w:p w14:paraId="38CF1B19" w14:textId="77777777" w:rsidR="00832017" w:rsidRPr="00832017" w:rsidRDefault="00832017" w:rsidP="00832017">
      <w:pPr>
        <w:pStyle w:val="Corpsdetexte"/>
        <w:rPr>
          <w:lang w:eastAsia="de-DE"/>
        </w:rPr>
      </w:pPr>
      <w:proofErr w:type="gramStart"/>
      <w:r w:rsidRPr="00832017">
        <w:rPr>
          <w:lang w:eastAsia="de-DE"/>
        </w:rPr>
        <w:t>to</w:t>
      </w:r>
      <w:proofErr w:type="gramEnd"/>
      <w:r w:rsidRPr="00832017">
        <w:rPr>
          <w:lang w:eastAsia="de-DE"/>
        </w:rPr>
        <w:t xml:space="preserve"> support compliance with the standards of competence as required by table A-II/1 of the</w:t>
      </w:r>
    </w:p>
    <w:p w14:paraId="7C4F69B7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STCW Code;</w:t>
      </w:r>
    </w:p>
    <w:p w14:paraId="0D97974E" w14:textId="77777777" w:rsidR="00832017" w:rsidRPr="00832017" w:rsidRDefault="00832017" w:rsidP="00832017">
      <w:pPr>
        <w:pStyle w:val="Corpsdetexte"/>
        <w:rPr>
          <w:lang w:eastAsia="de-DE"/>
        </w:rPr>
      </w:pPr>
      <w:r w:rsidRPr="00832017">
        <w:rPr>
          <w:lang w:eastAsia="de-DE"/>
        </w:rPr>
        <w:t>4. REVOKES resolution A.380(X).</w:t>
      </w:r>
    </w:p>
    <w:p w14:paraId="10935924" w14:textId="77777777" w:rsidR="00F97EE2" w:rsidRPr="00F97EE2" w:rsidRDefault="00F97EE2" w:rsidP="00F97EE2">
      <w:pPr>
        <w:pStyle w:val="Corpsdetexte"/>
        <w:rPr>
          <w:lang w:eastAsia="de-DE"/>
        </w:rPr>
      </w:pPr>
    </w:p>
    <w:sectPr w:rsidR="00F97EE2" w:rsidRPr="00F97EE2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46D519" w15:done="0"/>
  <w15:commentEx w15:paraId="23618E0A" w15:done="0"/>
  <w15:commentEx w15:paraId="3DC3F2F1" w15:done="0"/>
  <w15:commentEx w15:paraId="28D639D3" w15:done="0"/>
  <w15:commentEx w15:paraId="47360C9A" w15:done="0"/>
  <w15:commentEx w15:paraId="0F52F6B6" w15:done="0"/>
  <w15:commentEx w15:paraId="54DE80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4EDEF6" w14:textId="77777777" w:rsidR="006A6163" w:rsidRDefault="006A6163" w:rsidP="00362CD9">
      <w:r>
        <w:separator/>
      </w:r>
    </w:p>
  </w:endnote>
  <w:endnote w:type="continuationSeparator" w:id="0">
    <w:p w14:paraId="4B6251EE" w14:textId="77777777" w:rsidR="006A6163" w:rsidRDefault="006A616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77777777" w:rsidR="00362CD9" w:rsidRPr="00C73779" w:rsidRDefault="00362CD9">
    <w:pPr>
      <w:pStyle w:val="Pieddepage"/>
      <w:rPr>
        <w:rFonts w:asciiTheme="minorHAnsi" w:hAnsiTheme="minorHAnsi"/>
      </w:rPr>
    </w:pPr>
    <w:r w:rsidRPr="00C73779">
      <w:rPr>
        <w:rFonts w:asciiTheme="minorHAnsi" w:hAnsiTheme="minorHAnsi"/>
      </w:rPr>
      <w:tab/>
    </w:r>
    <w:r w:rsidRPr="00C73779">
      <w:rPr>
        <w:rFonts w:asciiTheme="minorHAnsi" w:hAnsiTheme="minorHAnsi"/>
      </w:rPr>
      <w:fldChar w:fldCharType="begin"/>
    </w:r>
    <w:r w:rsidRPr="00C73779">
      <w:rPr>
        <w:rFonts w:asciiTheme="minorHAnsi" w:hAnsiTheme="minorHAnsi"/>
      </w:rPr>
      <w:instrText xml:space="preserve"> PAGE   \* MERGEFORMAT </w:instrText>
    </w:r>
    <w:r w:rsidRPr="00C73779">
      <w:rPr>
        <w:rFonts w:asciiTheme="minorHAnsi" w:hAnsiTheme="minorHAnsi"/>
      </w:rPr>
      <w:fldChar w:fldCharType="separate"/>
    </w:r>
    <w:r w:rsidR="00FE72CF">
      <w:rPr>
        <w:rFonts w:asciiTheme="minorHAnsi" w:hAnsiTheme="minorHAnsi"/>
        <w:noProof/>
      </w:rPr>
      <w:t>2</w:t>
    </w:r>
    <w:r w:rsidRPr="00C73779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75008" w14:textId="77777777" w:rsidR="006A6163" w:rsidRDefault="006A6163" w:rsidP="00362CD9">
      <w:r>
        <w:separator/>
      </w:r>
    </w:p>
  </w:footnote>
  <w:footnote w:type="continuationSeparator" w:id="0">
    <w:p w14:paraId="6429CCD1" w14:textId="77777777" w:rsidR="006A6163" w:rsidRDefault="006A6163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579AAD89" w:rsidR="007C346C" w:rsidRDefault="007C346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64004CAA" w:rsidR="007C346C" w:rsidRDefault="007A395D" w:rsidP="007A395D">
    <w:pPr>
      <w:pStyle w:val="En-tte"/>
      <w:jc w:val="right"/>
    </w:pPr>
    <w:r>
      <w:rPr>
        <w:noProof/>
        <w:lang w:val="fr-FR" w:eastAsia="fr-FR"/>
      </w:rPr>
      <w:drawing>
        <wp:inline distT="0" distB="0" distL="0" distR="0" wp14:anchorId="21511F74" wp14:editId="1D819A02">
          <wp:extent cx="574859" cy="560268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2915" cy="568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4F1" w14:textId="3C45AA15" w:rsidR="007C346C" w:rsidRDefault="007A395D" w:rsidP="007A395D">
    <w:pPr>
      <w:pStyle w:val="En-tte"/>
      <w:jc w:val="center"/>
    </w:pPr>
    <w:r>
      <w:rPr>
        <w:noProof/>
        <w:lang w:val="fr-FR" w:eastAsia="fr-FR"/>
      </w:rPr>
      <w:drawing>
        <wp:inline distT="0" distB="0" distL="0" distR="0" wp14:anchorId="243AE715" wp14:editId="5E0F2EFF">
          <wp:extent cx="852713" cy="831071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0368" cy="838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0E5F"/>
    <w:multiLevelType w:val="hybridMultilevel"/>
    <w:tmpl w:val="03BA79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E904FB48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29E629DB"/>
    <w:multiLevelType w:val="hybridMultilevel"/>
    <w:tmpl w:val="E36E99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895E2B"/>
    <w:multiLevelType w:val="hybridMultilevel"/>
    <w:tmpl w:val="E85E0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296D8B"/>
    <w:multiLevelType w:val="hybridMultilevel"/>
    <w:tmpl w:val="551EDA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A033DBF"/>
    <w:multiLevelType w:val="multilevel"/>
    <w:tmpl w:val="9182AD9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274641"/>
    <w:multiLevelType w:val="hybridMultilevel"/>
    <w:tmpl w:val="E7787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1232D5"/>
    <w:multiLevelType w:val="hybridMultilevel"/>
    <w:tmpl w:val="BFCC8E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86629"/>
    <w:multiLevelType w:val="hybridMultilevel"/>
    <w:tmpl w:val="EB8E3C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1"/>
  </w:num>
  <w:num w:numId="5">
    <w:abstractNumId w:val="10"/>
  </w:num>
  <w:num w:numId="6">
    <w:abstractNumId w:val="6"/>
  </w:num>
  <w:num w:numId="7">
    <w:abstractNumId w:val="17"/>
  </w:num>
  <w:num w:numId="8">
    <w:abstractNumId w:val="16"/>
  </w:num>
  <w:num w:numId="9">
    <w:abstractNumId w:val="20"/>
  </w:num>
  <w:num w:numId="10">
    <w:abstractNumId w:val="5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3"/>
  </w:num>
  <w:num w:numId="20">
    <w:abstractNumId w:val="3"/>
  </w:num>
  <w:num w:numId="21">
    <w:abstractNumId w:val="4"/>
  </w:num>
  <w:num w:numId="22">
    <w:abstractNumId w:val="11"/>
  </w:num>
  <w:num w:numId="23">
    <w:abstractNumId w:val="24"/>
  </w:num>
  <w:num w:numId="24">
    <w:abstractNumId w:val="7"/>
  </w:num>
  <w:num w:numId="25">
    <w:abstractNumId w:val="0"/>
  </w:num>
  <w:num w:numId="26">
    <w:abstractNumId w:val="4"/>
  </w:num>
  <w:num w:numId="27">
    <w:abstractNumId w:val="9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22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4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n Price">
    <w15:presenceInfo w15:providerId="AD" w15:userId="S-1-5-21-2046026355-2876191845-2165928818-17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66"/>
  <w:displayBackgroundShap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0343"/>
    <w:rsid w:val="00035744"/>
    <w:rsid w:val="00037DF4"/>
    <w:rsid w:val="0004700E"/>
    <w:rsid w:val="00070C13"/>
    <w:rsid w:val="00077C53"/>
    <w:rsid w:val="00084F33"/>
    <w:rsid w:val="000A77A7"/>
    <w:rsid w:val="000B1707"/>
    <w:rsid w:val="000C1B3E"/>
    <w:rsid w:val="00110AE7"/>
    <w:rsid w:val="00126BB5"/>
    <w:rsid w:val="00131B89"/>
    <w:rsid w:val="001463C0"/>
    <w:rsid w:val="001530F4"/>
    <w:rsid w:val="00177F4D"/>
    <w:rsid w:val="00180DDA"/>
    <w:rsid w:val="0018539B"/>
    <w:rsid w:val="001B2A2D"/>
    <w:rsid w:val="001B737D"/>
    <w:rsid w:val="001C44A3"/>
    <w:rsid w:val="001D27B6"/>
    <w:rsid w:val="001D5B50"/>
    <w:rsid w:val="001E0E15"/>
    <w:rsid w:val="001F2D5C"/>
    <w:rsid w:val="001F528A"/>
    <w:rsid w:val="001F704E"/>
    <w:rsid w:val="00201722"/>
    <w:rsid w:val="00207894"/>
    <w:rsid w:val="002125B0"/>
    <w:rsid w:val="00243228"/>
    <w:rsid w:val="00251483"/>
    <w:rsid w:val="0025301F"/>
    <w:rsid w:val="00255CAA"/>
    <w:rsid w:val="00262609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46E4"/>
    <w:rsid w:val="002E6B74"/>
    <w:rsid w:val="002E6FCA"/>
    <w:rsid w:val="00302C99"/>
    <w:rsid w:val="00310953"/>
    <w:rsid w:val="0034239F"/>
    <w:rsid w:val="00356CD0"/>
    <w:rsid w:val="00362CD9"/>
    <w:rsid w:val="003761CA"/>
    <w:rsid w:val="00380DAF"/>
    <w:rsid w:val="00384075"/>
    <w:rsid w:val="00395027"/>
    <w:rsid w:val="003B28F5"/>
    <w:rsid w:val="003B7B7D"/>
    <w:rsid w:val="003C081F"/>
    <w:rsid w:val="003C54CB"/>
    <w:rsid w:val="003C7A2A"/>
    <w:rsid w:val="003D2DC1"/>
    <w:rsid w:val="003D69D0"/>
    <w:rsid w:val="003F0B5B"/>
    <w:rsid w:val="003F1D20"/>
    <w:rsid w:val="003F2918"/>
    <w:rsid w:val="003F430E"/>
    <w:rsid w:val="0041088C"/>
    <w:rsid w:val="00417660"/>
    <w:rsid w:val="00420A38"/>
    <w:rsid w:val="00431B19"/>
    <w:rsid w:val="004643DB"/>
    <w:rsid w:val="004661AD"/>
    <w:rsid w:val="00466212"/>
    <w:rsid w:val="004D1D85"/>
    <w:rsid w:val="004D3C3A"/>
    <w:rsid w:val="004E1CD1"/>
    <w:rsid w:val="004F2AE8"/>
    <w:rsid w:val="00502A3B"/>
    <w:rsid w:val="005107EB"/>
    <w:rsid w:val="00521345"/>
    <w:rsid w:val="00522CE3"/>
    <w:rsid w:val="00526DF0"/>
    <w:rsid w:val="00545CC4"/>
    <w:rsid w:val="00551FFF"/>
    <w:rsid w:val="005607A2"/>
    <w:rsid w:val="0056221B"/>
    <w:rsid w:val="0057198B"/>
    <w:rsid w:val="00592E78"/>
    <w:rsid w:val="005969F2"/>
    <w:rsid w:val="00597FAE"/>
    <w:rsid w:val="005B0D57"/>
    <w:rsid w:val="005B32A3"/>
    <w:rsid w:val="005C0D44"/>
    <w:rsid w:val="005C247C"/>
    <w:rsid w:val="005C566C"/>
    <w:rsid w:val="005C7E69"/>
    <w:rsid w:val="005D19B7"/>
    <w:rsid w:val="005E262D"/>
    <w:rsid w:val="005E3959"/>
    <w:rsid w:val="005F23D3"/>
    <w:rsid w:val="005F7E20"/>
    <w:rsid w:val="006153BB"/>
    <w:rsid w:val="00641149"/>
    <w:rsid w:val="00644D95"/>
    <w:rsid w:val="006652C3"/>
    <w:rsid w:val="0067556D"/>
    <w:rsid w:val="00691FD0"/>
    <w:rsid w:val="00692148"/>
    <w:rsid w:val="006A1A1E"/>
    <w:rsid w:val="006A6163"/>
    <w:rsid w:val="006C5948"/>
    <w:rsid w:val="006D3637"/>
    <w:rsid w:val="006F2A74"/>
    <w:rsid w:val="006F3BA4"/>
    <w:rsid w:val="006F4C70"/>
    <w:rsid w:val="006F72B3"/>
    <w:rsid w:val="00707451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924B4"/>
    <w:rsid w:val="007A395D"/>
    <w:rsid w:val="007C346C"/>
    <w:rsid w:val="00801AAA"/>
    <w:rsid w:val="0080294B"/>
    <w:rsid w:val="0080388D"/>
    <w:rsid w:val="0082480E"/>
    <w:rsid w:val="00832017"/>
    <w:rsid w:val="00835B8B"/>
    <w:rsid w:val="00837D9A"/>
    <w:rsid w:val="00850293"/>
    <w:rsid w:val="00851373"/>
    <w:rsid w:val="00851BA6"/>
    <w:rsid w:val="0085654D"/>
    <w:rsid w:val="00861160"/>
    <w:rsid w:val="0086178D"/>
    <w:rsid w:val="0086654F"/>
    <w:rsid w:val="008A356F"/>
    <w:rsid w:val="008A4653"/>
    <w:rsid w:val="008A4717"/>
    <w:rsid w:val="008A50CC"/>
    <w:rsid w:val="008A77BE"/>
    <w:rsid w:val="008D1694"/>
    <w:rsid w:val="008D2D02"/>
    <w:rsid w:val="008D79CB"/>
    <w:rsid w:val="008E49B8"/>
    <w:rsid w:val="008F07BC"/>
    <w:rsid w:val="009073D5"/>
    <w:rsid w:val="0092692B"/>
    <w:rsid w:val="00943E9C"/>
    <w:rsid w:val="00953F4D"/>
    <w:rsid w:val="00960BB8"/>
    <w:rsid w:val="00964F5C"/>
    <w:rsid w:val="009653C2"/>
    <w:rsid w:val="009831C0"/>
    <w:rsid w:val="0099161D"/>
    <w:rsid w:val="009F0A4E"/>
    <w:rsid w:val="00A00E32"/>
    <w:rsid w:val="00A0389B"/>
    <w:rsid w:val="00A077DD"/>
    <w:rsid w:val="00A10CF5"/>
    <w:rsid w:val="00A446C9"/>
    <w:rsid w:val="00A635D6"/>
    <w:rsid w:val="00A8553A"/>
    <w:rsid w:val="00A91093"/>
    <w:rsid w:val="00A93AED"/>
    <w:rsid w:val="00AE1319"/>
    <w:rsid w:val="00AE34BB"/>
    <w:rsid w:val="00AF7F47"/>
    <w:rsid w:val="00B226F2"/>
    <w:rsid w:val="00B274DF"/>
    <w:rsid w:val="00B27FCF"/>
    <w:rsid w:val="00B466C8"/>
    <w:rsid w:val="00B56BDF"/>
    <w:rsid w:val="00B65812"/>
    <w:rsid w:val="00B85CD6"/>
    <w:rsid w:val="00B90A27"/>
    <w:rsid w:val="00B9554D"/>
    <w:rsid w:val="00BB2B9F"/>
    <w:rsid w:val="00BB73DB"/>
    <w:rsid w:val="00BB7D9E"/>
    <w:rsid w:val="00BD3CB8"/>
    <w:rsid w:val="00BD4E6F"/>
    <w:rsid w:val="00BF32F0"/>
    <w:rsid w:val="00BF4359"/>
    <w:rsid w:val="00BF4DCE"/>
    <w:rsid w:val="00C02583"/>
    <w:rsid w:val="00C05CE5"/>
    <w:rsid w:val="00C107A3"/>
    <w:rsid w:val="00C463D9"/>
    <w:rsid w:val="00C6171E"/>
    <w:rsid w:val="00C73779"/>
    <w:rsid w:val="00C86AE5"/>
    <w:rsid w:val="00CA6F2C"/>
    <w:rsid w:val="00CF1871"/>
    <w:rsid w:val="00D019CE"/>
    <w:rsid w:val="00D05B69"/>
    <w:rsid w:val="00D1133E"/>
    <w:rsid w:val="00D17A34"/>
    <w:rsid w:val="00D26628"/>
    <w:rsid w:val="00D332B3"/>
    <w:rsid w:val="00D55207"/>
    <w:rsid w:val="00D613A5"/>
    <w:rsid w:val="00D81801"/>
    <w:rsid w:val="00D851B0"/>
    <w:rsid w:val="00D92B45"/>
    <w:rsid w:val="00D95962"/>
    <w:rsid w:val="00DC389B"/>
    <w:rsid w:val="00DE2FEE"/>
    <w:rsid w:val="00DE3DBB"/>
    <w:rsid w:val="00E00BE9"/>
    <w:rsid w:val="00E026E1"/>
    <w:rsid w:val="00E22A11"/>
    <w:rsid w:val="00E31E5C"/>
    <w:rsid w:val="00E44DD2"/>
    <w:rsid w:val="00E5244D"/>
    <w:rsid w:val="00E558C3"/>
    <w:rsid w:val="00E55927"/>
    <w:rsid w:val="00E778E0"/>
    <w:rsid w:val="00E83BEB"/>
    <w:rsid w:val="00E912A6"/>
    <w:rsid w:val="00EA4844"/>
    <w:rsid w:val="00EA4D9C"/>
    <w:rsid w:val="00EA5A97"/>
    <w:rsid w:val="00EB180F"/>
    <w:rsid w:val="00EB75EE"/>
    <w:rsid w:val="00EC5596"/>
    <w:rsid w:val="00ED3C28"/>
    <w:rsid w:val="00EE2999"/>
    <w:rsid w:val="00EE4C1D"/>
    <w:rsid w:val="00EF3685"/>
    <w:rsid w:val="00EF535F"/>
    <w:rsid w:val="00EF6951"/>
    <w:rsid w:val="00F04350"/>
    <w:rsid w:val="00F133DB"/>
    <w:rsid w:val="00F1567E"/>
    <w:rsid w:val="00F159EB"/>
    <w:rsid w:val="00F25BF4"/>
    <w:rsid w:val="00F267DB"/>
    <w:rsid w:val="00F46F6F"/>
    <w:rsid w:val="00F60608"/>
    <w:rsid w:val="00F62217"/>
    <w:rsid w:val="00F97EE2"/>
    <w:rsid w:val="00FB17A9"/>
    <w:rsid w:val="00FB527C"/>
    <w:rsid w:val="00FB6F75"/>
    <w:rsid w:val="00FC0EB3"/>
    <w:rsid w:val="00FD651A"/>
    <w:rsid w:val="00FD675E"/>
    <w:rsid w:val="00FD75D9"/>
    <w:rsid w:val="00FE5674"/>
    <w:rsid w:val="00FE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Titre1">
    <w:name w:val="heading 1"/>
    <w:basedOn w:val="Normal"/>
    <w:next w:val="Corpsdetexte"/>
    <w:link w:val="Titre1Car"/>
    <w:qFormat/>
    <w:rsid w:val="007A395D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4F81BD" w:themeColor="accent1"/>
      <w:kern w:val="28"/>
      <w:sz w:val="24"/>
      <w:lang w:eastAsia="de-DE"/>
    </w:rPr>
  </w:style>
  <w:style w:type="paragraph" w:styleId="Titre2">
    <w:name w:val="heading 2"/>
    <w:basedOn w:val="Normal"/>
    <w:next w:val="Corpsdetexte"/>
    <w:link w:val="Titre2Car"/>
    <w:qFormat/>
    <w:rsid w:val="007A395D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4F81BD" w:themeColor="accent1"/>
      <w:sz w:val="24"/>
      <w:szCs w:val="24"/>
    </w:rPr>
  </w:style>
  <w:style w:type="paragraph" w:styleId="Titre3">
    <w:name w:val="heading 3"/>
    <w:basedOn w:val="Normal"/>
    <w:next w:val="Corpsdetexte"/>
    <w:link w:val="Titre3C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Titre4">
    <w:name w:val="heading 4"/>
    <w:basedOn w:val="Normal"/>
    <w:next w:val="Retraitcorpsdetexte"/>
    <w:link w:val="Titre4C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Titre5">
    <w:name w:val="heading 5"/>
    <w:basedOn w:val="Normal"/>
    <w:next w:val="Normal"/>
    <w:link w:val="Titre5C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Titre6">
    <w:name w:val="heading 6"/>
    <w:basedOn w:val="Normal"/>
    <w:next w:val="Retraitcorpsdetexte2"/>
    <w:link w:val="Titre6C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Titre7">
    <w:name w:val="heading 7"/>
    <w:basedOn w:val="Normal"/>
    <w:next w:val="Retraitcorpsdetexte2"/>
    <w:link w:val="Titre7C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Titre8">
    <w:name w:val="heading 8"/>
    <w:basedOn w:val="Normal"/>
    <w:next w:val="Retraitcorpsdetexte2"/>
    <w:link w:val="Titre8C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Titre9">
    <w:name w:val="heading 9"/>
    <w:basedOn w:val="Normal"/>
    <w:next w:val="Retraitcorpsdetexte2"/>
    <w:link w:val="Titre9C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A395D"/>
    <w:rPr>
      <w:rFonts w:cs="Calibri"/>
      <w:b/>
      <w:caps/>
      <w:color w:val="4F81BD" w:themeColor="accent1"/>
      <w:kern w:val="28"/>
      <w:sz w:val="24"/>
      <w:szCs w:val="22"/>
      <w:lang w:eastAsia="de-DE"/>
    </w:rPr>
  </w:style>
  <w:style w:type="character" w:customStyle="1" w:styleId="Titre2Car">
    <w:name w:val="Titre 2 Car"/>
    <w:link w:val="Titre2"/>
    <w:rsid w:val="007A395D"/>
    <w:rPr>
      <w:rFonts w:cs="Calibri"/>
      <w:b/>
      <w:color w:val="4F81BD" w:themeColor="accent1"/>
      <w:sz w:val="24"/>
      <w:szCs w:val="24"/>
    </w:rPr>
  </w:style>
  <w:style w:type="paragraph" w:customStyle="1" w:styleId="Annex">
    <w:name w:val="Annex"/>
    <w:basedOn w:val="Titre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Corpsdetexte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Corpsdetexte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Corpsdetexte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Corpsdetexte">
    <w:name w:val="Body Text"/>
    <w:basedOn w:val="Normal"/>
    <w:link w:val="CorpsdetexteCar"/>
    <w:qFormat/>
    <w:rsid w:val="00BF4359"/>
    <w:pPr>
      <w:spacing w:after="120"/>
      <w:jc w:val="both"/>
    </w:pPr>
    <w:rPr>
      <w:rFonts w:asciiTheme="minorHAnsi" w:hAnsiTheme="minorHAnsi"/>
    </w:rPr>
  </w:style>
  <w:style w:type="character" w:customStyle="1" w:styleId="CorpsdetexteCar">
    <w:name w:val="Corps de texte Car"/>
    <w:link w:val="Corpsdetexte"/>
    <w:rsid w:val="00BF4359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Pieddepage">
    <w:name w:val="footer"/>
    <w:basedOn w:val="Normal"/>
    <w:link w:val="PieddepageCar"/>
    <w:rsid w:val="008D1694"/>
    <w:pPr>
      <w:tabs>
        <w:tab w:val="center" w:pos="4820"/>
        <w:tab w:val="right" w:pos="9639"/>
      </w:tabs>
    </w:pPr>
  </w:style>
  <w:style w:type="character" w:customStyle="1" w:styleId="PieddepageCar">
    <w:name w:val="Pied de page Car"/>
    <w:link w:val="Pieddepage"/>
    <w:rsid w:val="00084F33"/>
    <w:rPr>
      <w:rFonts w:ascii="Arial" w:hAnsi="Arial" w:cs="Times New Roman"/>
      <w:szCs w:val="24"/>
    </w:rPr>
  </w:style>
  <w:style w:type="paragraph" w:styleId="En-tte">
    <w:name w:val="header"/>
    <w:basedOn w:val="Normal"/>
    <w:link w:val="En-tteCar"/>
    <w:rsid w:val="008D1694"/>
    <w:pPr>
      <w:tabs>
        <w:tab w:val="center" w:pos="4820"/>
        <w:tab w:val="right" w:pos="9639"/>
      </w:tabs>
    </w:pPr>
  </w:style>
  <w:style w:type="character" w:customStyle="1" w:styleId="En-tteCar">
    <w:name w:val="En-tête Car"/>
    <w:link w:val="En-tte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Titre3Car">
    <w:name w:val="Titre 3 Car"/>
    <w:link w:val="Titre3"/>
    <w:rsid w:val="00E00BE9"/>
    <w:rPr>
      <w:rFonts w:ascii="Arial" w:hAnsi="Arial" w:cs="Calibri"/>
      <w:sz w:val="22"/>
      <w:lang w:eastAsia="de-DE"/>
    </w:rPr>
  </w:style>
  <w:style w:type="character" w:customStyle="1" w:styleId="Titre4Car">
    <w:name w:val="Titre 4 Car"/>
    <w:link w:val="Titre4"/>
    <w:rsid w:val="00E00BE9"/>
    <w:rPr>
      <w:rFonts w:ascii="Arial" w:hAnsi="Arial" w:cs="Calibri"/>
      <w:sz w:val="22"/>
      <w:lang w:val="en-US" w:eastAsia="de-DE"/>
    </w:rPr>
  </w:style>
  <w:style w:type="character" w:customStyle="1" w:styleId="Titre5Car">
    <w:name w:val="Titre 5 Car"/>
    <w:link w:val="Titre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Titre6Car">
    <w:name w:val="Titre 6 Car"/>
    <w:link w:val="Titre6"/>
    <w:rsid w:val="00E00BE9"/>
    <w:rPr>
      <w:rFonts w:ascii="Arial" w:hAnsi="Arial" w:cs="Calibri"/>
      <w:sz w:val="22"/>
      <w:lang w:val="de-DE" w:eastAsia="de-DE"/>
    </w:rPr>
  </w:style>
  <w:style w:type="character" w:customStyle="1" w:styleId="Titre7Car">
    <w:name w:val="Titre 7 Car"/>
    <w:link w:val="Titre7"/>
    <w:rsid w:val="00E00BE9"/>
    <w:rPr>
      <w:rFonts w:ascii="Arial" w:hAnsi="Arial" w:cs="Calibri"/>
      <w:sz w:val="22"/>
      <w:lang w:val="de-DE" w:eastAsia="de-DE"/>
    </w:rPr>
  </w:style>
  <w:style w:type="character" w:customStyle="1" w:styleId="Titre8Car">
    <w:name w:val="Titre 8 Car"/>
    <w:link w:val="Titre8"/>
    <w:rsid w:val="00E00BE9"/>
    <w:rPr>
      <w:rFonts w:ascii="Arial" w:hAnsi="Arial" w:cs="Calibri"/>
      <w:sz w:val="22"/>
      <w:lang w:val="de-DE" w:eastAsia="de-DE"/>
    </w:rPr>
  </w:style>
  <w:style w:type="character" w:customStyle="1" w:styleId="Titre9Car">
    <w:name w:val="Titre 9 Car"/>
    <w:link w:val="Titre9"/>
    <w:rsid w:val="00E00BE9"/>
    <w:rPr>
      <w:rFonts w:ascii="Arial" w:hAnsi="Arial" w:cs="Calibri"/>
      <w:sz w:val="22"/>
      <w:lang w:val="de-DE" w:eastAsia="de-DE"/>
    </w:rPr>
  </w:style>
  <w:style w:type="character" w:styleId="Lienhypertexte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Numrodepage">
    <w:name w:val="page number"/>
    <w:basedOn w:val="Policepardfaut"/>
    <w:rsid w:val="008D1694"/>
  </w:style>
  <w:style w:type="paragraph" w:styleId="Tabledesillustration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M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M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M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M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M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M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M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Aucuneliste"/>
    <w:rsid w:val="008D1694"/>
    <w:pPr>
      <w:numPr>
        <w:numId w:val="6"/>
      </w:numPr>
    </w:pPr>
  </w:style>
  <w:style w:type="paragraph" w:styleId="Retraitcorpsdetexte">
    <w:name w:val="Body Text Indent"/>
    <w:basedOn w:val="Normal"/>
    <w:link w:val="RetraitcorpsdetexteCar"/>
    <w:rsid w:val="008D1694"/>
    <w:pPr>
      <w:spacing w:after="120"/>
      <w:ind w:left="567"/>
    </w:pPr>
  </w:style>
  <w:style w:type="character" w:customStyle="1" w:styleId="RetraitcorpsdetexteCar">
    <w:name w:val="Retrait corps de texte Car"/>
    <w:link w:val="Retraitcorpsdetexte"/>
    <w:rsid w:val="00243228"/>
    <w:rPr>
      <w:rFonts w:ascii="Arial" w:hAnsi="Arial" w:cs="Times New Roman"/>
      <w:szCs w:val="24"/>
    </w:rPr>
  </w:style>
  <w:style w:type="paragraph" w:styleId="Retraitcorpsdetexte2">
    <w:name w:val="Body Text Indent 2"/>
    <w:basedOn w:val="Normal"/>
    <w:link w:val="Retraitcorpsdetexte2C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Retraitcorpsdetexte2Car">
    <w:name w:val="Retrait corps de texte 2 Car"/>
    <w:link w:val="Retraitcorpsdetexte2"/>
    <w:rsid w:val="00243228"/>
    <w:rPr>
      <w:rFonts w:ascii="Arial" w:hAnsi="Arial" w:cs="Times New Roman"/>
      <w:szCs w:val="24"/>
      <w:lang w:eastAsia="de-DE"/>
    </w:rPr>
  </w:style>
  <w:style w:type="character" w:styleId="Appelnotedebasdep">
    <w:name w:val="footnote reference"/>
    <w:semiHidden/>
    <w:rsid w:val="008D1694"/>
    <w:rPr>
      <w:rFonts w:ascii="Arial" w:hAnsi="Arial"/>
      <w:sz w:val="16"/>
    </w:rPr>
  </w:style>
  <w:style w:type="paragraph" w:styleId="Notedebasdepage">
    <w:name w:val="footnote text"/>
    <w:basedOn w:val="Normal"/>
    <w:link w:val="NotedebasdepageCar"/>
    <w:semiHidden/>
    <w:rsid w:val="00243228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rsid w:val="00243228"/>
    <w:rPr>
      <w:rFonts w:ascii="Arial" w:hAnsi="Arial" w:cs="Times New Roman"/>
      <w:sz w:val="20"/>
      <w:szCs w:val="20"/>
    </w:rPr>
  </w:style>
  <w:style w:type="paragraph" w:styleId="Sous-titre">
    <w:name w:val="Subtitle"/>
    <w:basedOn w:val="Normal"/>
    <w:link w:val="Sous-titreC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ous-titreCar">
    <w:name w:val="Sous-titre Car"/>
    <w:link w:val="Sous-titre"/>
    <w:rsid w:val="00243228"/>
    <w:rPr>
      <w:rFonts w:ascii="Arial" w:hAnsi="Arial" w:cs="Arial"/>
      <w:szCs w:val="24"/>
    </w:rPr>
  </w:style>
  <w:style w:type="paragraph" w:styleId="Titre">
    <w:name w:val="Title"/>
    <w:basedOn w:val="Normal"/>
    <w:link w:val="TitreC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Corpsdetexte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Corpsdetexte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Corpsdetexte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Corpsdetexte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Grilledutableau">
    <w:name w:val="Table Grid"/>
    <w:basedOn w:val="Tableau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rsid w:val="00420A3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A5A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5A9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5A97"/>
    <w:rPr>
      <w:rFonts w:ascii="Arial" w:hAnsi="Arial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5A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5A97"/>
    <w:rPr>
      <w:rFonts w:ascii="Arial" w:hAnsi="Arial" w:cs="Calibri"/>
      <w:b/>
      <w:bCs/>
    </w:rPr>
  </w:style>
  <w:style w:type="table" w:customStyle="1" w:styleId="TableauGrille4-Accentuation11">
    <w:name w:val="Tableau Grille 4 - Accentuation 11"/>
    <w:basedOn w:val="TableauNormal"/>
    <w:uiPriority w:val="49"/>
    <w:rsid w:val="005C247C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rameclaire-Accent1">
    <w:name w:val="Light Shading Accent 1"/>
    <w:basedOn w:val="TableauNormal"/>
    <w:uiPriority w:val="60"/>
    <w:rsid w:val="00644D9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leauGrille4-Accentuation111">
    <w:name w:val="Tableau Grille 4 - Accentuation 111"/>
    <w:basedOn w:val="TableauNormal"/>
    <w:uiPriority w:val="49"/>
    <w:rsid w:val="008E49B8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leGrid1">
    <w:name w:val="Table Grid1"/>
    <w:basedOn w:val="TableauNormal"/>
    <w:next w:val="Grilledutableau"/>
    <w:uiPriority w:val="59"/>
    <w:rsid w:val="00EC5596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4-Accentuation112">
    <w:name w:val="Tableau Grille 4 - Accentuation 112"/>
    <w:basedOn w:val="TableauNormal"/>
    <w:uiPriority w:val="49"/>
    <w:rsid w:val="00EC5596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Titre1">
    <w:name w:val="heading 1"/>
    <w:basedOn w:val="Normal"/>
    <w:next w:val="Corpsdetexte"/>
    <w:link w:val="Titre1Car"/>
    <w:qFormat/>
    <w:rsid w:val="007A395D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4F81BD" w:themeColor="accent1"/>
      <w:kern w:val="28"/>
      <w:sz w:val="24"/>
      <w:lang w:eastAsia="de-DE"/>
    </w:rPr>
  </w:style>
  <w:style w:type="paragraph" w:styleId="Titre2">
    <w:name w:val="heading 2"/>
    <w:basedOn w:val="Normal"/>
    <w:next w:val="Corpsdetexte"/>
    <w:link w:val="Titre2Car"/>
    <w:qFormat/>
    <w:rsid w:val="007A395D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4F81BD" w:themeColor="accent1"/>
      <w:sz w:val="24"/>
      <w:szCs w:val="24"/>
    </w:rPr>
  </w:style>
  <w:style w:type="paragraph" w:styleId="Titre3">
    <w:name w:val="heading 3"/>
    <w:basedOn w:val="Normal"/>
    <w:next w:val="Corpsdetexte"/>
    <w:link w:val="Titre3C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Titre4">
    <w:name w:val="heading 4"/>
    <w:basedOn w:val="Normal"/>
    <w:next w:val="Retraitcorpsdetexte"/>
    <w:link w:val="Titre4C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Titre5">
    <w:name w:val="heading 5"/>
    <w:basedOn w:val="Normal"/>
    <w:next w:val="Normal"/>
    <w:link w:val="Titre5C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Titre6">
    <w:name w:val="heading 6"/>
    <w:basedOn w:val="Normal"/>
    <w:next w:val="Retraitcorpsdetexte2"/>
    <w:link w:val="Titre6C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Titre7">
    <w:name w:val="heading 7"/>
    <w:basedOn w:val="Normal"/>
    <w:next w:val="Retraitcorpsdetexte2"/>
    <w:link w:val="Titre7C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Titre8">
    <w:name w:val="heading 8"/>
    <w:basedOn w:val="Normal"/>
    <w:next w:val="Retraitcorpsdetexte2"/>
    <w:link w:val="Titre8C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Titre9">
    <w:name w:val="heading 9"/>
    <w:basedOn w:val="Normal"/>
    <w:next w:val="Retraitcorpsdetexte2"/>
    <w:link w:val="Titre9C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A395D"/>
    <w:rPr>
      <w:rFonts w:cs="Calibri"/>
      <w:b/>
      <w:caps/>
      <w:color w:val="4F81BD" w:themeColor="accent1"/>
      <w:kern w:val="28"/>
      <w:sz w:val="24"/>
      <w:szCs w:val="22"/>
      <w:lang w:eastAsia="de-DE"/>
    </w:rPr>
  </w:style>
  <w:style w:type="character" w:customStyle="1" w:styleId="Titre2Car">
    <w:name w:val="Titre 2 Car"/>
    <w:link w:val="Titre2"/>
    <w:rsid w:val="007A395D"/>
    <w:rPr>
      <w:rFonts w:cs="Calibri"/>
      <w:b/>
      <w:color w:val="4F81BD" w:themeColor="accent1"/>
      <w:sz w:val="24"/>
      <w:szCs w:val="24"/>
    </w:rPr>
  </w:style>
  <w:style w:type="paragraph" w:customStyle="1" w:styleId="Annex">
    <w:name w:val="Annex"/>
    <w:basedOn w:val="Titre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Corpsdetexte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Corpsdetexte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Corpsdetexte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Corpsdetexte">
    <w:name w:val="Body Text"/>
    <w:basedOn w:val="Normal"/>
    <w:link w:val="CorpsdetexteCar"/>
    <w:qFormat/>
    <w:rsid w:val="00BF4359"/>
    <w:pPr>
      <w:spacing w:after="120"/>
      <w:jc w:val="both"/>
    </w:pPr>
    <w:rPr>
      <w:rFonts w:asciiTheme="minorHAnsi" w:hAnsiTheme="minorHAnsi"/>
    </w:rPr>
  </w:style>
  <w:style w:type="character" w:customStyle="1" w:styleId="CorpsdetexteCar">
    <w:name w:val="Corps de texte Car"/>
    <w:link w:val="Corpsdetexte"/>
    <w:rsid w:val="00BF4359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Pieddepage">
    <w:name w:val="footer"/>
    <w:basedOn w:val="Normal"/>
    <w:link w:val="PieddepageCar"/>
    <w:rsid w:val="008D1694"/>
    <w:pPr>
      <w:tabs>
        <w:tab w:val="center" w:pos="4820"/>
        <w:tab w:val="right" w:pos="9639"/>
      </w:tabs>
    </w:pPr>
  </w:style>
  <w:style w:type="character" w:customStyle="1" w:styleId="PieddepageCar">
    <w:name w:val="Pied de page Car"/>
    <w:link w:val="Pieddepage"/>
    <w:rsid w:val="00084F33"/>
    <w:rPr>
      <w:rFonts w:ascii="Arial" w:hAnsi="Arial" w:cs="Times New Roman"/>
      <w:szCs w:val="24"/>
    </w:rPr>
  </w:style>
  <w:style w:type="paragraph" w:styleId="En-tte">
    <w:name w:val="header"/>
    <w:basedOn w:val="Normal"/>
    <w:link w:val="En-tteCar"/>
    <w:rsid w:val="008D1694"/>
    <w:pPr>
      <w:tabs>
        <w:tab w:val="center" w:pos="4820"/>
        <w:tab w:val="right" w:pos="9639"/>
      </w:tabs>
    </w:pPr>
  </w:style>
  <w:style w:type="character" w:customStyle="1" w:styleId="En-tteCar">
    <w:name w:val="En-tête Car"/>
    <w:link w:val="En-tte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Titre3Car">
    <w:name w:val="Titre 3 Car"/>
    <w:link w:val="Titre3"/>
    <w:rsid w:val="00E00BE9"/>
    <w:rPr>
      <w:rFonts w:ascii="Arial" w:hAnsi="Arial" w:cs="Calibri"/>
      <w:sz w:val="22"/>
      <w:lang w:eastAsia="de-DE"/>
    </w:rPr>
  </w:style>
  <w:style w:type="character" w:customStyle="1" w:styleId="Titre4Car">
    <w:name w:val="Titre 4 Car"/>
    <w:link w:val="Titre4"/>
    <w:rsid w:val="00E00BE9"/>
    <w:rPr>
      <w:rFonts w:ascii="Arial" w:hAnsi="Arial" w:cs="Calibri"/>
      <w:sz w:val="22"/>
      <w:lang w:val="en-US" w:eastAsia="de-DE"/>
    </w:rPr>
  </w:style>
  <w:style w:type="character" w:customStyle="1" w:styleId="Titre5Car">
    <w:name w:val="Titre 5 Car"/>
    <w:link w:val="Titre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Titre6Car">
    <w:name w:val="Titre 6 Car"/>
    <w:link w:val="Titre6"/>
    <w:rsid w:val="00E00BE9"/>
    <w:rPr>
      <w:rFonts w:ascii="Arial" w:hAnsi="Arial" w:cs="Calibri"/>
      <w:sz w:val="22"/>
      <w:lang w:val="de-DE" w:eastAsia="de-DE"/>
    </w:rPr>
  </w:style>
  <w:style w:type="character" w:customStyle="1" w:styleId="Titre7Car">
    <w:name w:val="Titre 7 Car"/>
    <w:link w:val="Titre7"/>
    <w:rsid w:val="00E00BE9"/>
    <w:rPr>
      <w:rFonts w:ascii="Arial" w:hAnsi="Arial" w:cs="Calibri"/>
      <w:sz w:val="22"/>
      <w:lang w:val="de-DE" w:eastAsia="de-DE"/>
    </w:rPr>
  </w:style>
  <w:style w:type="character" w:customStyle="1" w:styleId="Titre8Car">
    <w:name w:val="Titre 8 Car"/>
    <w:link w:val="Titre8"/>
    <w:rsid w:val="00E00BE9"/>
    <w:rPr>
      <w:rFonts w:ascii="Arial" w:hAnsi="Arial" w:cs="Calibri"/>
      <w:sz w:val="22"/>
      <w:lang w:val="de-DE" w:eastAsia="de-DE"/>
    </w:rPr>
  </w:style>
  <w:style w:type="character" w:customStyle="1" w:styleId="Titre9Car">
    <w:name w:val="Titre 9 Car"/>
    <w:link w:val="Titre9"/>
    <w:rsid w:val="00E00BE9"/>
    <w:rPr>
      <w:rFonts w:ascii="Arial" w:hAnsi="Arial" w:cs="Calibri"/>
      <w:sz w:val="22"/>
      <w:lang w:val="de-DE" w:eastAsia="de-DE"/>
    </w:rPr>
  </w:style>
  <w:style w:type="character" w:styleId="Lienhypertexte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Numrodepage">
    <w:name w:val="page number"/>
    <w:basedOn w:val="Policepardfaut"/>
    <w:rsid w:val="008D1694"/>
  </w:style>
  <w:style w:type="paragraph" w:styleId="Tabledesillustration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M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M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M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M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M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M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M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Aucuneliste"/>
    <w:rsid w:val="008D1694"/>
    <w:pPr>
      <w:numPr>
        <w:numId w:val="6"/>
      </w:numPr>
    </w:pPr>
  </w:style>
  <w:style w:type="paragraph" w:styleId="Retraitcorpsdetexte">
    <w:name w:val="Body Text Indent"/>
    <w:basedOn w:val="Normal"/>
    <w:link w:val="RetraitcorpsdetexteCar"/>
    <w:rsid w:val="008D1694"/>
    <w:pPr>
      <w:spacing w:after="120"/>
      <w:ind w:left="567"/>
    </w:pPr>
  </w:style>
  <w:style w:type="character" w:customStyle="1" w:styleId="RetraitcorpsdetexteCar">
    <w:name w:val="Retrait corps de texte Car"/>
    <w:link w:val="Retraitcorpsdetexte"/>
    <w:rsid w:val="00243228"/>
    <w:rPr>
      <w:rFonts w:ascii="Arial" w:hAnsi="Arial" w:cs="Times New Roman"/>
      <w:szCs w:val="24"/>
    </w:rPr>
  </w:style>
  <w:style w:type="paragraph" w:styleId="Retraitcorpsdetexte2">
    <w:name w:val="Body Text Indent 2"/>
    <w:basedOn w:val="Normal"/>
    <w:link w:val="Retraitcorpsdetexte2C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Retraitcorpsdetexte2Car">
    <w:name w:val="Retrait corps de texte 2 Car"/>
    <w:link w:val="Retraitcorpsdetexte2"/>
    <w:rsid w:val="00243228"/>
    <w:rPr>
      <w:rFonts w:ascii="Arial" w:hAnsi="Arial" w:cs="Times New Roman"/>
      <w:szCs w:val="24"/>
      <w:lang w:eastAsia="de-DE"/>
    </w:rPr>
  </w:style>
  <w:style w:type="character" w:styleId="Appelnotedebasdep">
    <w:name w:val="footnote reference"/>
    <w:semiHidden/>
    <w:rsid w:val="008D1694"/>
    <w:rPr>
      <w:rFonts w:ascii="Arial" w:hAnsi="Arial"/>
      <w:sz w:val="16"/>
    </w:rPr>
  </w:style>
  <w:style w:type="paragraph" w:styleId="Notedebasdepage">
    <w:name w:val="footnote text"/>
    <w:basedOn w:val="Normal"/>
    <w:link w:val="NotedebasdepageCar"/>
    <w:semiHidden/>
    <w:rsid w:val="00243228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rsid w:val="00243228"/>
    <w:rPr>
      <w:rFonts w:ascii="Arial" w:hAnsi="Arial" w:cs="Times New Roman"/>
      <w:sz w:val="20"/>
      <w:szCs w:val="20"/>
    </w:rPr>
  </w:style>
  <w:style w:type="paragraph" w:styleId="Sous-titre">
    <w:name w:val="Subtitle"/>
    <w:basedOn w:val="Normal"/>
    <w:link w:val="Sous-titreC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ous-titreCar">
    <w:name w:val="Sous-titre Car"/>
    <w:link w:val="Sous-titre"/>
    <w:rsid w:val="00243228"/>
    <w:rPr>
      <w:rFonts w:ascii="Arial" w:hAnsi="Arial" w:cs="Arial"/>
      <w:szCs w:val="24"/>
    </w:rPr>
  </w:style>
  <w:style w:type="paragraph" w:styleId="Titre">
    <w:name w:val="Title"/>
    <w:basedOn w:val="Normal"/>
    <w:link w:val="TitreC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Corpsdetexte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Corpsdetexte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Corpsdetexte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Corpsdetexte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Grilledutableau">
    <w:name w:val="Table Grid"/>
    <w:basedOn w:val="Tableau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rsid w:val="00420A3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A5A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5A9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5A97"/>
    <w:rPr>
      <w:rFonts w:ascii="Arial" w:hAnsi="Arial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5A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5A97"/>
    <w:rPr>
      <w:rFonts w:ascii="Arial" w:hAnsi="Arial" w:cs="Calibri"/>
      <w:b/>
      <w:bCs/>
    </w:rPr>
  </w:style>
  <w:style w:type="table" w:customStyle="1" w:styleId="TableauGrille4-Accentuation11">
    <w:name w:val="Tableau Grille 4 - Accentuation 11"/>
    <w:basedOn w:val="TableauNormal"/>
    <w:uiPriority w:val="49"/>
    <w:rsid w:val="005C247C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rameclaire-Accent1">
    <w:name w:val="Light Shading Accent 1"/>
    <w:basedOn w:val="TableauNormal"/>
    <w:uiPriority w:val="60"/>
    <w:rsid w:val="00644D9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leauGrille4-Accentuation111">
    <w:name w:val="Tableau Grille 4 - Accentuation 111"/>
    <w:basedOn w:val="TableauNormal"/>
    <w:uiPriority w:val="49"/>
    <w:rsid w:val="008E49B8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leGrid1">
    <w:name w:val="Table Grid1"/>
    <w:basedOn w:val="TableauNormal"/>
    <w:next w:val="Grilledutableau"/>
    <w:uiPriority w:val="59"/>
    <w:rsid w:val="00EC5596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4-Accentuation112">
    <w:name w:val="Tableau Grille 4 - Accentuation 112"/>
    <w:basedOn w:val="TableauNormal"/>
    <w:uiPriority w:val="49"/>
    <w:rsid w:val="00EC5596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FE3A-2359-4EA8-B701-FE88C2C6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1905</Words>
  <Characters>10482</Characters>
  <Application>Microsoft Office Word</Application>
  <DocSecurity>0</DocSecurity>
  <Lines>87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Marie-Helene</cp:lastModifiedBy>
  <cp:revision>7</cp:revision>
  <dcterms:created xsi:type="dcterms:W3CDTF">2016-10-04T10:19:00Z</dcterms:created>
  <dcterms:modified xsi:type="dcterms:W3CDTF">2016-10-04T14:07:00Z</dcterms:modified>
</cp:coreProperties>
</file>